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B934FE">
        <w:trPr>
          <w:trHeight w:val="1858"/>
        </w:trPr>
        <w:tc>
          <w:tcPr>
            <w:tcW w:w="1671" w:type="pct"/>
            <w:vAlign w:val="center"/>
          </w:tcPr>
          <w:p w14:paraId="51D61C71" w14:textId="01A36E3B" w:rsidR="00D94D31" w:rsidRPr="003F7A3D" w:rsidRDefault="00331E2B" w:rsidP="00E21626">
            <w:pPr>
              <w:spacing w:beforeLines="0" w:before="0"/>
              <w:jc w:val="left"/>
              <w:rPr>
                <w:b/>
                <w:sz w:val="24"/>
                <w:szCs w:val="20"/>
              </w:rPr>
            </w:pPr>
            <w:r>
              <w:rPr>
                <w:b/>
                <w:bCs/>
                <w:color w:val="00558C"/>
                <w:sz w:val="32"/>
                <w:szCs w:val="32"/>
              </w:rPr>
              <w:t>LAP</w:t>
            </w:r>
            <w:r w:rsidR="00290937">
              <w:rPr>
                <w:b/>
                <w:bCs/>
                <w:color w:val="00558C"/>
                <w:sz w:val="32"/>
                <w:szCs w:val="32"/>
              </w:rPr>
              <w:t>2</w:t>
            </w:r>
            <w:r w:rsidR="007027F5">
              <w:rPr>
                <w:b/>
                <w:bCs/>
                <w:color w:val="00558C"/>
                <w:sz w:val="32"/>
                <w:szCs w:val="32"/>
              </w:rPr>
              <w:t>5</w:t>
            </w:r>
          </w:p>
        </w:tc>
        <w:tc>
          <w:tcPr>
            <w:tcW w:w="1664" w:type="pct"/>
          </w:tcPr>
          <w:p w14:paraId="1E0DEC5A" w14:textId="085D12F8" w:rsidR="00D94D31" w:rsidRPr="003F7A3D" w:rsidRDefault="00D94D31" w:rsidP="00D94D31">
            <w:pPr>
              <w:keepNext/>
              <w:spacing w:beforeLines="0" w:before="0"/>
              <w:jc w:val="center"/>
              <w:outlineLvl w:val="0"/>
              <w:rPr>
                <w:b/>
                <w:bCs/>
                <w:color w:val="00558C"/>
                <w:sz w:val="24"/>
                <w:szCs w:val="24"/>
                <w:lang w:val="es-ES"/>
              </w:rPr>
            </w:pPr>
            <w:r w:rsidRPr="003F7A3D">
              <w:rPr>
                <w:rFonts w:ascii="Arial" w:hAnsi="Arial" w:cs="Arial"/>
                <w:b/>
                <w:bCs/>
                <w:noProof/>
                <w:sz w:val="24"/>
                <w:szCs w:val="24"/>
                <w:lang w:val="fr-FR"/>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11">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3EB6FADA" w14:textId="5FAD1A36" w:rsidR="00C133A8" w:rsidRDefault="00A46A0E" w:rsidP="00E21626">
            <w:pPr>
              <w:spacing w:beforeLines="0" w:before="0"/>
              <w:jc w:val="right"/>
              <w:rPr>
                <w:b/>
                <w:bCs/>
                <w:color w:val="00558C"/>
                <w:sz w:val="28"/>
                <w:szCs w:val="28"/>
              </w:rPr>
            </w:pPr>
            <w:r>
              <w:rPr>
                <w:b/>
                <w:bCs/>
                <w:color w:val="00558C"/>
                <w:sz w:val="28"/>
                <w:szCs w:val="28"/>
              </w:rPr>
              <w:t>11-12</w:t>
            </w:r>
            <w:r w:rsidR="00331E2B">
              <w:rPr>
                <w:b/>
                <w:bCs/>
                <w:color w:val="00558C"/>
                <w:sz w:val="28"/>
                <w:szCs w:val="28"/>
              </w:rPr>
              <w:t xml:space="preserve"> </w:t>
            </w:r>
            <w:r>
              <w:rPr>
                <w:b/>
                <w:bCs/>
                <w:color w:val="00558C"/>
                <w:sz w:val="28"/>
                <w:szCs w:val="28"/>
              </w:rPr>
              <w:t>October</w:t>
            </w:r>
            <w:r w:rsidR="00331E2B">
              <w:rPr>
                <w:b/>
                <w:bCs/>
                <w:color w:val="00558C"/>
                <w:sz w:val="28"/>
                <w:szCs w:val="28"/>
              </w:rPr>
              <w:t xml:space="preserve"> 202</w:t>
            </w:r>
            <w:r>
              <w:rPr>
                <w:b/>
                <w:bCs/>
                <w:color w:val="00558C"/>
                <w:sz w:val="28"/>
                <w:szCs w:val="28"/>
              </w:rPr>
              <w:t>3</w:t>
            </w:r>
          </w:p>
          <w:p w14:paraId="63B56CF0" w14:textId="2DA20CE5" w:rsidR="00D94D31" w:rsidRPr="008021A4" w:rsidRDefault="00C133A8" w:rsidP="00E21626">
            <w:pPr>
              <w:spacing w:beforeLines="0" w:before="0"/>
              <w:jc w:val="right"/>
              <w:rPr>
                <w:b/>
                <w:sz w:val="24"/>
                <w:szCs w:val="20"/>
              </w:rPr>
            </w:pPr>
            <w:r>
              <w:rPr>
                <w:b/>
                <w:bCs/>
                <w:color w:val="00558C"/>
                <w:sz w:val="28"/>
                <w:szCs w:val="28"/>
              </w:rPr>
              <w:t>IALA Headquarters</w:t>
            </w:r>
            <w:r w:rsidR="00E21626" w:rsidRPr="00E21626">
              <w:rPr>
                <w:b/>
                <w:bCs/>
                <w:color w:val="00558C"/>
                <w:sz w:val="28"/>
                <w:szCs w:val="28"/>
              </w:rPr>
              <w:t xml:space="preserve"> </w:t>
            </w:r>
          </w:p>
        </w:tc>
      </w:tr>
    </w:tbl>
    <w:p w14:paraId="05011D99" w14:textId="1D4CA2E3" w:rsidR="00273394" w:rsidRPr="008021A4" w:rsidRDefault="00273394" w:rsidP="00F25E93">
      <w:pPr>
        <w:pStyle w:val="Titre2"/>
      </w:pPr>
    </w:p>
    <w:p w14:paraId="19D81888" w14:textId="06445A88" w:rsidR="000E3DDA" w:rsidRPr="00E740B2" w:rsidRDefault="00053644" w:rsidP="00F25E93">
      <w:pPr>
        <w:pStyle w:val="Titre1"/>
        <w:rPr>
          <w:color w:val="00558C"/>
        </w:rPr>
      </w:pPr>
      <w:r>
        <w:rPr>
          <w:color w:val="00558C"/>
        </w:rPr>
        <w:t>10</w:t>
      </w:r>
      <w:r w:rsidR="0014617F" w:rsidRPr="00E740B2">
        <w:rPr>
          <w:color w:val="00558C"/>
        </w:rPr>
        <w:t xml:space="preserve"> </w:t>
      </w:r>
      <w:r w:rsidR="00B70829" w:rsidRPr="00E740B2">
        <w:rPr>
          <w:color w:val="00558C"/>
        </w:rPr>
        <w:t>–</w:t>
      </w:r>
      <w:r w:rsidR="00434AD4" w:rsidRPr="00E740B2">
        <w:rPr>
          <w:color w:val="00558C"/>
        </w:rPr>
        <w:t xml:space="preserve"> </w:t>
      </w:r>
      <w:r>
        <w:rPr>
          <w:color w:val="00558C"/>
        </w:rPr>
        <w:t>D</w:t>
      </w:r>
      <w:r w:rsidR="00722C72" w:rsidRPr="00722C72">
        <w:rPr>
          <w:color w:val="00558C"/>
        </w:rPr>
        <w:t xml:space="preserve">raft Terms of Reference for committees and subsidiary bodies </w:t>
      </w:r>
      <w:r w:rsidR="00722C72">
        <w:rPr>
          <w:color w:val="00558C"/>
        </w:rPr>
        <w:t>in</w:t>
      </w:r>
      <w:r w:rsidR="00722C72" w:rsidRPr="00722C72">
        <w:rPr>
          <w:color w:val="00558C"/>
        </w:rPr>
        <w:t xml:space="preserve"> the new IGO</w:t>
      </w:r>
    </w:p>
    <w:p w14:paraId="2192EAB3" w14:textId="77777777" w:rsidR="00B27E5C" w:rsidRDefault="00B27E5C" w:rsidP="00E740B2">
      <w:pPr>
        <w:jc w:val="center"/>
      </w:pPr>
    </w:p>
    <w:p w14:paraId="60B501B6" w14:textId="4C8B8C0C" w:rsidR="00E740B2" w:rsidRDefault="008021A4" w:rsidP="00E740B2">
      <w:pPr>
        <w:jc w:val="center"/>
      </w:pPr>
      <w:r>
        <w:t xml:space="preserve">Note by the </w:t>
      </w:r>
      <w:r w:rsidR="007D2C1F">
        <w:t>Secretariat</w:t>
      </w:r>
    </w:p>
    <w:p w14:paraId="01D01EE1" w14:textId="77777777" w:rsidR="0017018B" w:rsidRDefault="0017018B" w:rsidP="0017018B">
      <w:pPr>
        <w:pStyle w:val="Titre1"/>
        <w:widowControl w:val="0"/>
        <w:numPr>
          <w:ilvl w:val="0"/>
          <w:numId w:val="30"/>
        </w:numPr>
        <w:tabs>
          <w:tab w:val="left" w:pos="719"/>
          <w:tab w:val="left" w:pos="720"/>
        </w:tabs>
        <w:autoSpaceDE w:val="0"/>
        <w:autoSpaceDN w:val="0"/>
        <w:spacing w:before="238" w:after="0"/>
        <w:ind w:hanging="568"/>
        <w:jc w:val="left"/>
      </w:pPr>
      <w:r>
        <w:rPr>
          <w:color w:val="00558C"/>
        </w:rPr>
        <w:t>BACKGROUND</w:t>
      </w:r>
    </w:p>
    <w:p w14:paraId="3BCA5568" w14:textId="34AD907B" w:rsidR="00140911" w:rsidRDefault="00C76FF1" w:rsidP="00B72A7D">
      <w:r>
        <w:t xml:space="preserve">According to Article 7 of the </w:t>
      </w:r>
      <w:r w:rsidR="00176807" w:rsidRPr="002D0570">
        <w:rPr>
          <w:i/>
          <w:iCs/>
        </w:rPr>
        <w:t>Convention on the International Organization for Marine Aids to Navigation (IALA)</w:t>
      </w:r>
      <w:r w:rsidR="00176807">
        <w:t xml:space="preserve"> the </w:t>
      </w:r>
      <w:r w:rsidR="004B0848" w:rsidRPr="004B0848">
        <w:t>General Assembly shall</w:t>
      </w:r>
      <w:r w:rsidR="00B244EE">
        <w:t xml:space="preserve"> e</w:t>
      </w:r>
      <w:r w:rsidR="00B244EE" w:rsidRPr="00B244EE">
        <w:t xml:space="preserve">stablish and terminate </w:t>
      </w:r>
      <w:r w:rsidR="002D0570">
        <w:t>co</w:t>
      </w:r>
      <w:r w:rsidR="00B244EE" w:rsidRPr="00B244EE">
        <w:t>mmittees and subsidiary bodies and review and approve their Terms of Reference</w:t>
      </w:r>
      <w:r w:rsidR="00B244EE">
        <w:t>.</w:t>
      </w:r>
    </w:p>
    <w:p w14:paraId="3621EAF7" w14:textId="5FBBED2F" w:rsidR="00B72A7D" w:rsidRPr="00B72A7D" w:rsidRDefault="006A78DF" w:rsidP="00B72A7D">
      <w:r>
        <w:t>As such</w:t>
      </w:r>
      <w:r w:rsidR="003D1651">
        <w:t>,</w:t>
      </w:r>
      <w:r>
        <w:t xml:space="preserve"> </w:t>
      </w:r>
      <w:r w:rsidR="00404A8F">
        <w:t xml:space="preserve">in preparation </w:t>
      </w:r>
      <w:r>
        <w:t xml:space="preserve">the Secretariat </w:t>
      </w:r>
      <w:r w:rsidR="003011C2">
        <w:t>have drafted a</w:t>
      </w:r>
      <w:r w:rsidR="00F70E1A">
        <w:t xml:space="preserve"> cover note and associated </w:t>
      </w:r>
      <w:r w:rsidR="00B72A7D" w:rsidRPr="00B72A7D">
        <w:t>draft Terms of Reference</w:t>
      </w:r>
      <w:r w:rsidR="00F70E1A">
        <w:t>s</w:t>
      </w:r>
      <w:r w:rsidR="00B72A7D" w:rsidRPr="00B72A7D">
        <w:t xml:space="preserve"> for committees and subsidiary bodies</w:t>
      </w:r>
      <w:r w:rsidR="003011C2">
        <w:t xml:space="preserve"> to be submitted to the first General Assembly of the new IGO</w:t>
      </w:r>
      <w:r w:rsidR="00404A8F">
        <w:t xml:space="preserve"> for consideration</w:t>
      </w:r>
      <w:r w:rsidR="00B72A7D" w:rsidRPr="00B72A7D">
        <w:t xml:space="preserve">. It is envisaged that they will </w:t>
      </w:r>
      <w:r w:rsidR="006B4CEF">
        <w:t>also be submitted</w:t>
      </w:r>
      <w:r w:rsidR="00B72A7D" w:rsidRPr="00B72A7D">
        <w:t xml:space="preserve"> to the General Regulations Conference in Tokyo as information papers. </w:t>
      </w:r>
    </w:p>
    <w:p w14:paraId="4E3FDDB2" w14:textId="51DC3394" w:rsidR="00B72A7D" w:rsidRDefault="000B7A73" w:rsidP="00B72A7D">
      <w:r>
        <w:t>The LAP is requested to discuss the drafts and provide comment to the Secretariat.</w:t>
      </w:r>
    </w:p>
    <w:p w14:paraId="0EAC1F66" w14:textId="5BB525DD" w:rsidR="000B7A73" w:rsidRDefault="0064575D" w:rsidP="00B72A7D">
      <w:r>
        <w:t>The documents to be discussed are:</w:t>
      </w:r>
    </w:p>
    <w:p w14:paraId="2A30537C" w14:textId="30048047" w:rsidR="0064575D" w:rsidRDefault="0064575D" w:rsidP="0064575D">
      <w:pPr>
        <w:pStyle w:val="Paragraphedeliste"/>
        <w:numPr>
          <w:ilvl w:val="0"/>
          <w:numId w:val="38"/>
        </w:numPr>
      </w:pPr>
      <w:r>
        <w:t>LAP25-</w:t>
      </w:r>
      <w:r w:rsidR="00D64341">
        <w:t>10.1.1</w:t>
      </w:r>
      <w:r w:rsidR="00A64F39">
        <w:t xml:space="preserve"> </w:t>
      </w:r>
      <w:r w:rsidR="003D1651" w:rsidRPr="003D1651">
        <w:t xml:space="preserve">Draft Cover Paper for the General Assembly on the Terms </w:t>
      </w:r>
      <w:r w:rsidR="003D1651">
        <w:t>of</w:t>
      </w:r>
      <w:r w:rsidR="003D1651" w:rsidRPr="003D1651">
        <w:t xml:space="preserve"> Reference </w:t>
      </w:r>
      <w:r w:rsidR="003D1651">
        <w:t>for</w:t>
      </w:r>
      <w:r w:rsidR="003D1651" w:rsidRPr="003D1651">
        <w:t xml:space="preserve"> Committees </w:t>
      </w:r>
      <w:r w:rsidR="003D1651">
        <w:t>and</w:t>
      </w:r>
      <w:r w:rsidR="003D1651" w:rsidRPr="003D1651">
        <w:t xml:space="preserve"> Subsidiary Bodies</w:t>
      </w:r>
    </w:p>
    <w:p w14:paraId="17B14895" w14:textId="0D8A2D14" w:rsidR="0064575D" w:rsidRDefault="0064575D" w:rsidP="0064575D">
      <w:pPr>
        <w:pStyle w:val="Paragraphedeliste"/>
        <w:numPr>
          <w:ilvl w:val="0"/>
          <w:numId w:val="38"/>
        </w:numPr>
      </w:pPr>
      <w:r>
        <w:t>LAP25-</w:t>
      </w:r>
      <w:r w:rsidR="00D64341">
        <w:t>10.1.</w:t>
      </w:r>
      <w:r w:rsidR="00491B5C">
        <w:t>1.2</w:t>
      </w:r>
      <w:r w:rsidR="00A64F39">
        <w:t xml:space="preserve"> </w:t>
      </w:r>
      <w:r w:rsidR="00A64F39" w:rsidRPr="00A64F39">
        <w:t xml:space="preserve">Draft </w:t>
      </w:r>
      <w:proofErr w:type="spellStart"/>
      <w:r w:rsidR="00A64F39" w:rsidRPr="00A64F39">
        <w:t>ToR</w:t>
      </w:r>
      <w:proofErr w:type="spellEnd"/>
      <w:r w:rsidR="00A64F39" w:rsidRPr="00A64F39">
        <w:t xml:space="preserve"> ARM Annex 1</w:t>
      </w:r>
    </w:p>
    <w:p w14:paraId="6578CCF1" w14:textId="308A962F" w:rsidR="0064575D" w:rsidRDefault="0064575D" w:rsidP="0064575D">
      <w:pPr>
        <w:pStyle w:val="Paragraphedeliste"/>
        <w:numPr>
          <w:ilvl w:val="0"/>
          <w:numId w:val="38"/>
        </w:numPr>
      </w:pPr>
      <w:r>
        <w:t>LAP25-</w:t>
      </w:r>
      <w:r w:rsidR="00D64341">
        <w:t>10.1.</w:t>
      </w:r>
      <w:r w:rsidR="00491B5C">
        <w:t>1.3</w:t>
      </w:r>
      <w:r w:rsidR="00D15E10">
        <w:t xml:space="preserve"> </w:t>
      </w:r>
      <w:r w:rsidR="00D15E10" w:rsidRPr="00D15E10">
        <w:t xml:space="preserve">Draft </w:t>
      </w:r>
      <w:proofErr w:type="spellStart"/>
      <w:r w:rsidR="00D15E10" w:rsidRPr="00D15E10">
        <w:t>ToR</w:t>
      </w:r>
      <w:proofErr w:type="spellEnd"/>
      <w:r w:rsidR="00D15E10" w:rsidRPr="00D15E10">
        <w:t xml:space="preserve"> </w:t>
      </w:r>
      <w:proofErr w:type="spellStart"/>
      <w:r w:rsidR="00D15E10" w:rsidRPr="00D15E10">
        <w:t>DTec</w:t>
      </w:r>
      <w:proofErr w:type="spellEnd"/>
      <w:r w:rsidR="00D15E10" w:rsidRPr="00D15E10">
        <w:t xml:space="preserve"> Annex 2</w:t>
      </w:r>
    </w:p>
    <w:p w14:paraId="3F276ED3" w14:textId="528A8CC5" w:rsidR="0064575D" w:rsidRDefault="0064575D" w:rsidP="0064575D">
      <w:pPr>
        <w:pStyle w:val="Paragraphedeliste"/>
        <w:numPr>
          <w:ilvl w:val="0"/>
          <w:numId w:val="38"/>
        </w:numPr>
      </w:pPr>
      <w:r>
        <w:t>LAP25-</w:t>
      </w:r>
      <w:r w:rsidR="00D64341">
        <w:t>10.</w:t>
      </w:r>
      <w:r w:rsidR="00B442D6">
        <w:t>1.</w:t>
      </w:r>
      <w:r w:rsidR="00491B5C">
        <w:t>1.4</w:t>
      </w:r>
      <w:r w:rsidR="00D15E10">
        <w:t xml:space="preserve"> </w:t>
      </w:r>
      <w:r w:rsidR="00D15E10" w:rsidRPr="00D15E10">
        <w:t xml:space="preserve">Draft </w:t>
      </w:r>
      <w:proofErr w:type="spellStart"/>
      <w:r w:rsidR="00D15E10" w:rsidRPr="00D15E10">
        <w:t>ToR</w:t>
      </w:r>
      <w:proofErr w:type="spellEnd"/>
      <w:r w:rsidR="00D15E10" w:rsidRPr="00D15E10">
        <w:t xml:space="preserve"> ENG Annex 3</w:t>
      </w:r>
    </w:p>
    <w:p w14:paraId="203AD7BA" w14:textId="0C08C001" w:rsidR="0064575D" w:rsidRDefault="0064575D" w:rsidP="0064575D">
      <w:pPr>
        <w:pStyle w:val="Paragraphedeliste"/>
        <w:numPr>
          <w:ilvl w:val="0"/>
          <w:numId w:val="38"/>
        </w:numPr>
      </w:pPr>
      <w:r>
        <w:t>LAP25-</w:t>
      </w:r>
      <w:r w:rsidR="00B442D6">
        <w:t>10.1.</w:t>
      </w:r>
      <w:r w:rsidR="00491B5C">
        <w:t>1.5</w:t>
      </w:r>
      <w:r w:rsidR="00633EDB">
        <w:t xml:space="preserve"> </w:t>
      </w:r>
      <w:r w:rsidR="00633EDB" w:rsidRPr="00633EDB">
        <w:t xml:space="preserve">Draft </w:t>
      </w:r>
      <w:proofErr w:type="spellStart"/>
      <w:r w:rsidR="00633EDB" w:rsidRPr="00633EDB">
        <w:t>ToR</w:t>
      </w:r>
      <w:proofErr w:type="spellEnd"/>
      <w:r w:rsidR="00633EDB" w:rsidRPr="00633EDB">
        <w:t xml:space="preserve"> VTS Annex 4</w:t>
      </w:r>
    </w:p>
    <w:p w14:paraId="73FA8D30" w14:textId="41F18EC2" w:rsidR="00501CCC" w:rsidRDefault="00501CCC" w:rsidP="00501CCC">
      <w:pPr>
        <w:pStyle w:val="Paragraphedeliste"/>
        <w:numPr>
          <w:ilvl w:val="0"/>
          <w:numId w:val="38"/>
        </w:numPr>
      </w:pPr>
      <w:r>
        <w:t>LAP25-</w:t>
      </w:r>
      <w:r w:rsidR="00B442D6">
        <w:t>10.1.</w:t>
      </w:r>
      <w:r w:rsidR="00491B5C">
        <w:t>1.</w:t>
      </w:r>
      <w:r w:rsidR="0081082C">
        <w:t>6</w:t>
      </w:r>
      <w:r w:rsidR="00CC17B4">
        <w:t xml:space="preserve"> </w:t>
      </w:r>
      <w:r w:rsidR="00CC17B4" w:rsidRPr="00CC17B4">
        <w:t xml:space="preserve">Draft </w:t>
      </w:r>
      <w:proofErr w:type="spellStart"/>
      <w:r w:rsidR="00CC17B4" w:rsidRPr="00CC17B4">
        <w:t>ToR</w:t>
      </w:r>
      <w:proofErr w:type="spellEnd"/>
      <w:r w:rsidR="00CC17B4" w:rsidRPr="00CC17B4">
        <w:t xml:space="preserve"> LAP Annex 5</w:t>
      </w:r>
    </w:p>
    <w:p w14:paraId="68CDF51B" w14:textId="06AB134D" w:rsidR="00501CCC" w:rsidRPr="00B442D6" w:rsidRDefault="00501CCC" w:rsidP="00501CCC">
      <w:pPr>
        <w:pStyle w:val="Paragraphedeliste"/>
        <w:numPr>
          <w:ilvl w:val="0"/>
          <w:numId w:val="38"/>
        </w:numPr>
      </w:pPr>
      <w:r w:rsidRPr="00B442D6">
        <w:t>LAP25-</w:t>
      </w:r>
      <w:r w:rsidR="00E05947">
        <w:t>10.1.</w:t>
      </w:r>
      <w:r w:rsidR="009B278D">
        <w:t>1.7</w:t>
      </w:r>
      <w:r w:rsidR="002D0570" w:rsidRPr="00B442D6">
        <w:t xml:space="preserve"> Draft </w:t>
      </w:r>
      <w:proofErr w:type="spellStart"/>
      <w:r w:rsidR="002D0570" w:rsidRPr="00B442D6">
        <w:t>ToR</w:t>
      </w:r>
      <w:proofErr w:type="spellEnd"/>
      <w:r w:rsidR="002D0570" w:rsidRPr="00B442D6">
        <w:t xml:space="preserve"> PAP Annex 6</w:t>
      </w:r>
    </w:p>
    <w:p w14:paraId="3E5C4E44" w14:textId="77777777" w:rsidR="0064575D" w:rsidRPr="00B72A7D" w:rsidRDefault="0064575D" w:rsidP="00501CCC">
      <w:pPr>
        <w:pStyle w:val="Paragraphedeliste"/>
      </w:pPr>
    </w:p>
    <w:p w14:paraId="0A9D111F" w14:textId="0EF319E0" w:rsidR="0017018B" w:rsidRDefault="0017018B" w:rsidP="00B72A7D">
      <w:pPr>
        <w:pStyle w:val="Titre1"/>
        <w:widowControl w:val="0"/>
        <w:numPr>
          <w:ilvl w:val="0"/>
          <w:numId w:val="30"/>
        </w:numPr>
        <w:tabs>
          <w:tab w:val="left" w:pos="719"/>
          <w:tab w:val="left" w:pos="720"/>
        </w:tabs>
        <w:autoSpaceDE w:val="0"/>
        <w:autoSpaceDN w:val="0"/>
        <w:spacing w:after="0"/>
        <w:jc w:val="left"/>
      </w:pPr>
      <w:r>
        <w:rPr>
          <w:color w:val="00558C"/>
        </w:rPr>
        <w:t>DISCUSSION</w:t>
      </w:r>
    </w:p>
    <w:p w14:paraId="162F0BEC" w14:textId="36923FA0" w:rsidR="00140911" w:rsidRPr="00B72A7D" w:rsidRDefault="00140911" w:rsidP="00140911">
      <w:r>
        <w:t>T</w:t>
      </w:r>
      <w:r w:rsidRPr="00B72A7D">
        <w:t>he Secretariat have drafted the attached Terms of Reference, in a consistent manner that would ensure that they would:</w:t>
      </w:r>
    </w:p>
    <w:p w14:paraId="25E90AAB" w14:textId="77777777" w:rsidR="00140911" w:rsidRPr="00B72A7D" w:rsidRDefault="00140911" w:rsidP="00140911">
      <w:r w:rsidRPr="00B72A7D">
        <w:t>(a)          provide a high-level framework that is both clear and concise; and</w:t>
      </w:r>
    </w:p>
    <w:p w14:paraId="70B9895C" w14:textId="1DFD1AB2" w:rsidR="00140911" w:rsidRPr="00B72A7D" w:rsidRDefault="00140911" w:rsidP="00140911">
      <w:r w:rsidRPr="00B72A7D">
        <w:t xml:space="preserve">(b)     provide a link between the subsidiary body, the Convention and the proposed General </w:t>
      </w:r>
      <w:r>
        <w:t xml:space="preserve">   </w:t>
      </w:r>
      <w:r w:rsidRPr="00B72A7D">
        <w:t>Regulations including the Rules of Procedure.</w:t>
      </w:r>
    </w:p>
    <w:p w14:paraId="2064E36D" w14:textId="014D56AD" w:rsidR="00140911" w:rsidRPr="00B72A7D" w:rsidRDefault="00140911" w:rsidP="00140911">
      <w:r w:rsidRPr="00B72A7D">
        <w:t xml:space="preserve">The Convention and General Regulations contain comprehensive detail on areas such as the Establishment and Functions of Committees and Other Bodies, Appointment of Chair and Vice Chair and Rules of Procedure. Therefore, </w:t>
      </w:r>
      <w:r w:rsidR="00480A21" w:rsidRPr="00B72A7D">
        <w:t>to</w:t>
      </w:r>
      <w:r w:rsidRPr="00B72A7D">
        <w:t xml:space="preserve"> avoid confusion, the documents have been drafted to avoid </w:t>
      </w:r>
      <w:ins w:id="0" w:author="Audrey Guinault" w:date="2023-10-11T13:44:00Z">
        <w:r w:rsidR="00082925">
          <w:t xml:space="preserve">unnecessary </w:t>
        </w:r>
      </w:ins>
      <w:r w:rsidRPr="00B72A7D">
        <w:t xml:space="preserve">duplication. </w:t>
      </w:r>
      <w:r w:rsidR="00480A21" w:rsidRPr="00B72A7D">
        <w:t>To</w:t>
      </w:r>
      <w:r w:rsidRPr="00B72A7D">
        <w:t xml:space="preserve"> make a link between the Convention and General Regulations, they are referenced where appropriate and, in some cases such as the section on Participation, they are made specific to the committee or subsidiary body.</w:t>
      </w:r>
    </w:p>
    <w:p w14:paraId="597591AE" w14:textId="77777777" w:rsidR="00140911" w:rsidRPr="00B72A7D" w:rsidRDefault="00140911" w:rsidP="00140911">
      <w:r w:rsidRPr="00B72A7D">
        <w:t>The remaining key areas that the drafts address, notwithstanding the references to the Convention and the General Regulation text, are:</w:t>
      </w:r>
    </w:p>
    <w:p w14:paraId="0E62AC30" w14:textId="5B60E5AC" w:rsidR="00140911" w:rsidRPr="00B72A7D" w:rsidRDefault="00140911" w:rsidP="008313B9">
      <w:pPr>
        <w:pStyle w:val="Paragraphedeliste"/>
        <w:numPr>
          <w:ilvl w:val="0"/>
          <w:numId w:val="39"/>
        </w:numPr>
      </w:pPr>
      <w:r w:rsidRPr="00B72A7D">
        <w:t>Name of committee or subsidiary body</w:t>
      </w:r>
    </w:p>
    <w:p w14:paraId="7A745718" w14:textId="3872C727" w:rsidR="00140911" w:rsidRPr="00B72A7D" w:rsidRDefault="00140911" w:rsidP="008313B9">
      <w:pPr>
        <w:pStyle w:val="Paragraphedeliste"/>
        <w:numPr>
          <w:ilvl w:val="0"/>
          <w:numId w:val="39"/>
        </w:numPr>
      </w:pPr>
      <w:r w:rsidRPr="00B72A7D">
        <w:lastRenderedPageBreak/>
        <w:t>Participation – specific examples given for the subsidiary body complimenting the proposed Article 6.1 of the General Regulations.</w:t>
      </w:r>
    </w:p>
    <w:p w14:paraId="5C3E339F" w14:textId="3B978770" w:rsidR="00140911" w:rsidRPr="00B72A7D" w:rsidRDefault="00140911" w:rsidP="008313B9">
      <w:pPr>
        <w:pStyle w:val="Paragraphedeliste"/>
        <w:numPr>
          <w:ilvl w:val="0"/>
          <w:numId w:val="39"/>
        </w:numPr>
      </w:pPr>
      <w:r w:rsidRPr="00B72A7D">
        <w:t xml:space="preserve">Aims and objectives – specific to the subsidiary body </w:t>
      </w:r>
      <w:r w:rsidR="00480A21" w:rsidRPr="00B72A7D">
        <w:t>for</w:t>
      </w:r>
      <w:r w:rsidRPr="00B72A7D">
        <w:t xml:space="preserve"> the Committee to support the aims and objectives of the Organization as stated in Article 9.1 of the Convention.</w:t>
      </w:r>
    </w:p>
    <w:p w14:paraId="594F36FF" w14:textId="5DF630BE" w:rsidR="00140911" w:rsidRPr="00B72A7D" w:rsidRDefault="00140911" w:rsidP="008313B9">
      <w:pPr>
        <w:pStyle w:val="Paragraphedeliste"/>
        <w:numPr>
          <w:ilvl w:val="0"/>
          <w:numId w:val="39"/>
        </w:numPr>
      </w:pPr>
      <w:r w:rsidRPr="00B72A7D">
        <w:t>Activities</w:t>
      </w:r>
    </w:p>
    <w:p w14:paraId="4EFDC57A" w14:textId="5BE3DFFA" w:rsidR="00140911" w:rsidRPr="00B72A7D" w:rsidRDefault="00140911" w:rsidP="008313B9">
      <w:pPr>
        <w:pStyle w:val="Paragraphedeliste"/>
        <w:numPr>
          <w:ilvl w:val="0"/>
          <w:numId w:val="39"/>
        </w:numPr>
      </w:pPr>
      <w:r w:rsidRPr="00B72A7D">
        <w:t>Deliverables</w:t>
      </w:r>
    </w:p>
    <w:p w14:paraId="72499918" w14:textId="76FFD420" w:rsidR="00140911" w:rsidRPr="00B72A7D" w:rsidRDefault="00140911" w:rsidP="008313B9">
      <w:pPr>
        <w:pStyle w:val="Paragraphedeliste"/>
        <w:numPr>
          <w:ilvl w:val="0"/>
          <w:numId w:val="39"/>
        </w:numPr>
      </w:pPr>
      <w:r w:rsidRPr="00B72A7D">
        <w:t>Relationship with other bodies</w:t>
      </w:r>
    </w:p>
    <w:p w14:paraId="4D6D6FE5" w14:textId="392B0D08" w:rsidR="00140911" w:rsidRDefault="00140911" w:rsidP="00140911">
      <w:r w:rsidRPr="00B72A7D">
        <w:t xml:space="preserve">The proposed Terms of References have been drafted in a manner that they can be read as </w:t>
      </w:r>
      <w:r w:rsidR="00480A21" w:rsidRPr="00B72A7D">
        <w:t>stand-alone</w:t>
      </w:r>
      <w:r w:rsidRPr="00B72A7D">
        <w:t xml:space="preserve"> documents. Therefore</w:t>
      </w:r>
      <w:r w:rsidR="008313B9">
        <w:t>,</w:t>
      </w:r>
      <w:r w:rsidRPr="00B72A7D">
        <w:t xml:space="preserve"> they include an element of necessary repetition from other documents, such as the Convention and General Regulations, for readability purposes.</w:t>
      </w:r>
    </w:p>
    <w:p w14:paraId="6258ED06" w14:textId="77777777" w:rsidR="008313B9" w:rsidRPr="000E47B3" w:rsidRDefault="008313B9" w:rsidP="00140911"/>
    <w:p w14:paraId="5CDE8F81" w14:textId="0F25F365" w:rsidR="0017018B" w:rsidRDefault="0017018B" w:rsidP="0017018B">
      <w:pPr>
        <w:pStyle w:val="Titre1"/>
        <w:widowControl w:val="0"/>
        <w:numPr>
          <w:ilvl w:val="0"/>
          <w:numId w:val="30"/>
        </w:numPr>
        <w:tabs>
          <w:tab w:val="left" w:pos="719"/>
          <w:tab w:val="left" w:pos="720"/>
        </w:tabs>
        <w:autoSpaceDE w:val="0"/>
        <w:autoSpaceDN w:val="0"/>
        <w:spacing w:after="0"/>
        <w:ind w:hanging="568"/>
        <w:jc w:val="left"/>
      </w:pPr>
      <w:r>
        <w:rPr>
          <w:color w:val="00558C"/>
        </w:rPr>
        <w:t xml:space="preserve">THE </w:t>
      </w:r>
      <w:r w:rsidR="00331E2B">
        <w:rPr>
          <w:color w:val="00558C"/>
        </w:rPr>
        <w:t>LAP</w:t>
      </w:r>
      <w:r>
        <w:rPr>
          <w:color w:val="00558C"/>
        </w:rPr>
        <w:t xml:space="preserve"> IS INVITED TO</w:t>
      </w:r>
    </w:p>
    <w:p w14:paraId="41CF7D63" w14:textId="41B68ABD" w:rsidR="0017018B" w:rsidRPr="00B01BDE" w:rsidRDefault="00752AD7" w:rsidP="00B01BDE">
      <w:pPr>
        <w:pStyle w:val="Corpsdetexte"/>
        <w:rPr>
          <w:sz w:val="22"/>
          <w:szCs w:val="22"/>
        </w:rPr>
      </w:pPr>
      <w:r>
        <w:rPr>
          <w:sz w:val="22"/>
          <w:szCs w:val="22"/>
        </w:rPr>
        <w:t xml:space="preserve">To discuss the draft </w:t>
      </w:r>
      <w:r w:rsidR="00480A21">
        <w:rPr>
          <w:sz w:val="22"/>
          <w:szCs w:val="22"/>
        </w:rPr>
        <w:t>cover,</w:t>
      </w:r>
      <w:r>
        <w:rPr>
          <w:sz w:val="22"/>
          <w:szCs w:val="22"/>
        </w:rPr>
        <w:t xml:space="preserve"> note and associated draft Terms of Reference and provide comment </w:t>
      </w:r>
      <w:r w:rsidR="000E47B3">
        <w:rPr>
          <w:sz w:val="22"/>
          <w:szCs w:val="22"/>
        </w:rPr>
        <w:t>on the documents to the Secretariat.</w:t>
      </w:r>
    </w:p>
    <w:sectPr w:rsidR="0017018B" w:rsidRPr="00B01BDE" w:rsidSect="008021A4">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1F7E8" w14:textId="77777777" w:rsidR="003D1D34" w:rsidRDefault="003D1D34" w:rsidP="00F25E93">
      <w:r>
        <w:separator/>
      </w:r>
    </w:p>
  </w:endnote>
  <w:endnote w:type="continuationSeparator" w:id="0">
    <w:p w14:paraId="5B87C188" w14:textId="77777777" w:rsidR="003D1D34" w:rsidRDefault="003D1D34" w:rsidP="00F25E93">
      <w:r>
        <w:continuationSeparator/>
      </w:r>
    </w:p>
  </w:endnote>
  <w:endnote w:type="continuationNotice" w:id="1">
    <w:p w14:paraId="7A93DF57" w14:textId="77777777" w:rsidR="003D1D34" w:rsidRDefault="003D1D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7395797"/>
      <w:docPartObj>
        <w:docPartGallery w:val="Page Numbers (Bottom of Page)"/>
        <w:docPartUnique/>
      </w:docPartObj>
    </w:sdtPr>
    <w:sdtEndPr/>
    <w:sdtContent>
      <w:p w14:paraId="68EDFB31" w14:textId="4FD82C7A" w:rsidR="00EC7E05" w:rsidRDefault="00EC7E05">
        <w:pPr>
          <w:pStyle w:val="Pieddepage"/>
          <w:jc w:val="right"/>
        </w:pPr>
        <w:r>
          <w:fldChar w:fldCharType="begin"/>
        </w:r>
        <w:r>
          <w:instrText>PAGE   \* MERGEFORMAT</w:instrText>
        </w:r>
        <w:r>
          <w:fldChar w:fldCharType="separate"/>
        </w:r>
        <w:r>
          <w:rPr>
            <w:lang w:val="da-DK"/>
          </w:rPr>
          <w:t>2</w:t>
        </w:r>
        <w:r>
          <w:fldChar w:fldCharType="end"/>
        </w:r>
      </w:p>
    </w:sdtContent>
  </w:sdt>
  <w:p w14:paraId="3DD3777F" w14:textId="77777777" w:rsidR="00EC7E05" w:rsidRDefault="00EC7E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5641376"/>
      <w:docPartObj>
        <w:docPartGallery w:val="Page Numbers (Bottom of Page)"/>
        <w:docPartUnique/>
      </w:docPartObj>
    </w:sdtPr>
    <w:sdtEndPr/>
    <w:sdtContent>
      <w:p w14:paraId="5BCBDE4B" w14:textId="40624D72" w:rsidR="00EC7E05" w:rsidRDefault="00EC7E05">
        <w:pPr>
          <w:pStyle w:val="Pieddepage"/>
          <w:jc w:val="right"/>
        </w:pPr>
        <w:r>
          <w:fldChar w:fldCharType="begin"/>
        </w:r>
        <w:r>
          <w:instrText>PAGE   \* MERGEFORMAT</w:instrText>
        </w:r>
        <w:r>
          <w:fldChar w:fldCharType="separate"/>
        </w:r>
        <w:r>
          <w:rPr>
            <w:lang w:val="da-DK"/>
          </w:rPr>
          <w:t>2</w:t>
        </w:r>
        <w:r>
          <w:fldChar w:fldCharType="end"/>
        </w:r>
      </w:p>
    </w:sdtContent>
  </w:sdt>
  <w:p w14:paraId="2E6870FE" w14:textId="77777777" w:rsidR="00EC7E05" w:rsidRDefault="00EC7E0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0CBBC" w14:textId="77777777" w:rsidR="00EE2B31" w:rsidRDefault="00EE2B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42D0F" w14:textId="77777777" w:rsidR="003D1D34" w:rsidRDefault="003D1D34" w:rsidP="00F25E93">
      <w:r>
        <w:separator/>
      </w:r>
    </w:p>
  </w:footnote>
  <w:footnote w:type="continuationSeparator" w:id="0">
    <w:p w14:paraId="529F45FF" w14:textId="77777777" w:rsidR="003D1D34" w:rsidRDefault="003D1D34" w:rsidP="00F25E93">
      <w:r>
        <w:continuationSeparator/>
      </w:r>
    </w:p>
  </w:footnote>
  <w:footnote w:type="continuationNotice" w:id="1">
    <w:p w14:paraId="03F8553E" w14:textId="77777777" w:rsidR="003D1D34" w:rsidRDefault="003D1D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720C0" w14:textId="268A6A3B" w:rsidR="006C1864" w:rsidRDefault="006C1864" w:rsidP="004A7266">
    <w:pPr>
      <w:pStyle w:val="En-tte"/>
      <w:spacing w:beforeLines="0" w:before="0"/>
      <w:ind w:left="3972"/>
      <w:jc w:val="right"/>
    </w:pPr>
    <w:r>
      <w:rPr>
        <w:noProof/>
        <w:lang w:val="fr-FR"/>
      </w:rPr>
      <w:drawing>
        <wp:anchor distT="0" distB="0" distL="114300" distR="114300" simplePos="0" relativeHeight="251658240" behindDoc="0" locked="0" layoutInCell="1" allowOverlap="1" wp14:anchorId="1A0B2075" wp14:editId="17A774AD">
          <wp:simplePos x="0" y="0"/>
          <wp:positionH relativeFrom="column">
            <wp:posOffset>-660400</wp:posOffset>
          </wp:positionH>
          <wp:positionV relativeFrom="paragraph">
            <wp:posOffset>-136728</wp:posOffset>
          </wp:positionV>
          <wp:extent cx="557719" cy="557719"/>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719" cy="557719"/>
                  </a:xfrm>
                  <a:prstGeom prst="rect">
                    <a:avLst/>
                  </a:prstGeom>
                </pic:spPr>
              </pic:pic>
            </a:graphicData>
          </a:graphic>
        </wp:anchor>
      </w:drawing>
    </w:r>
    <w:r w:rsidR="00876738">
      <w:t xml:space="preserve">         </w:t>
    </w:r>
  </w:p>
  <w:p w14:paraId="0E33D111" w14:textId="77777777" w:rsidR="006C1864" w:rsidRDefault="006C1864" w:rsidP="006C1864">
    <w:pPr>
      <w:pStyle w:val="En-tte"/>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73AAA" w14:textId="73039CE6" w:rsidR="00804843" w:rsidRDefault="008021A4" w:rsidP="006C1864">
    <w:pPr>
      <w:pStyle w:val="En-tte"/>
      <w:spacing w:beforeLines="0" w:before="0"/>
      <w:jc w:val="right"/>
    </w:pPr>
    <w:r>
      <w:rPr>
        <w:noProof/>
        <w:lang w:val="fr-FR"/>
      </w:rPr>
      <w:drawing>
        <wp:anchor distT="0" distB="0" distL="114300" distR="114300" simplePos="0" relativeHeight="251658241" behindDoc="1" locked="0" layoutInCell="1" allowOverlap="1" wp14:anchorId="474BB732" wp14:editId="0C286FCA">
          <wp:simplePos x="0" y="0"/>
          <wp:positionH relativeFrom="column">
            <wp:posOffset>5761627</wp:posOffset>
          </wp:positionH>
          <wp:positionV relativeFrom="paragraph">
            <wp:posOffset>-166126</wp:posOffset>
          </wp:positionV>
          <wp:extent cx="558000" cy="558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8000" cy="558000"/>
                  </a:xfrm>
                  <a:prstGeom prst="rect">
                    <a:avLst/>
                  </a:prstGeom>
                </pic:spPr>
              </pic:pic>
            </a:graphicData>
          </a:graphic>
          <wp14:sizeRelH relativeFrom="margin">
            <wp14:pctWidth>0</wp14:pctWidth>
          </wp14:sizeRelH>
          <wp14:sizeRelV relativeFrom="margin">
            <wp14:pctHeight>0</wp14:pctHeight>
          </wp14:sizeRelV>
        </wp:anchor>
      </w:drawing>
    </w:r>
  </w:p>
  <w:p w14:paraId="07A278BD" w14:textId="7BBBB51E" w:rsidR="006C1864" w:rsidRDefault="006C1864" w:rsidP="006C1864">
    <w:pPr>
      <w:pStyle w:val="En-tte"/>
      <w:spacing w:beforeLines="0" w:befor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F45F5" w14:textId="5ED532AC" w:rsidR="008021A4" w:rsidRPr="00331E2B" w:rsidRDefault="00331E2B" w:rsidP="008021A4">
    <w:pPr>
      <w:pStyle w:val="En-tte"/>
      <w:jc w:val="right"/>
      <w:rPr>
        <w:lang w:val="da-DK"/>
      </w:rPr>
    </w:pPr>
    <w:r>
      <w:rPr>
        <w:lang w:val="da-DK"/>
      </w:rPr>
      <w:t>LAP</w:t>
    </w:r>
    <w:r w:rsidR="00290937">
      <w:rPr>
        <w:lang w:val="da-DK"/>
      </w:rPr>
      <w:t>2</w:t>
    </w:r>
    <w:r w:rsidR="007027F5">
      <w:rPr>
        <w:lang w:val="da-DK"/>
      </w:rPr>
      <w:t>5</w:t>
    </w:r>
    <w:r w:rsidR="00290937">
      <w:rPr>
        <w:lang w:val="da-DK"/>
      </w:rPr>
      <w:t>-</w:t>
    </w:r>
    <w:r w:rsidR="00925B78">
      <w:rPr>
        <w:lang w:val="da-DK"/>
      </w:rPr>
      <w:t>1</w:t>
    </w:r>
    <w:ins w:id="1" w:author="Audrey Guinault" w:date="2023-10-17T16:45:00Z">
      <w:r w:rsidR="00EE2B31">
        <w:rPr>
          <w:lang w:val="da-DK"/>
        </w:rPr>
        <w:t>7</w:t>
      </w:r>
    </w:ins>
    <w:del w:id="2" w:author="Audrey Guinault" w:date="2023-10-17T16:45:00Z">
      <w:r w:rsidR="00925B78" w:rsidDel="00EE2B31">
        <w:rPr>
          <w:lang w:val="da-DK"/>
        </w:rPr>
        <w:delText>0</w:delText>
      </w:r>
    </w:del>
    <w:r w:rsidR="00925B78">
      <w:rPr>
        <w:lang w:val="da-DK"/>
      </w:rPr>
      <w:t>.</w:t>
    </w:r>
    <w:ins w:id="3" w:author="Audrey Guinault" w:date="2023-10-17T16:45:00Z">
      <w:r w:rsidR="00EE2B31">
        <w:rPr>
          <w:lang w:val="da-DK"/>
        </w:rPr>
        <w:t>2</w:t>
      </w:r>
    </w:ins>
    <w:del w:id="4" w:author="Audrey Guinault" w:date="2023-10-17T16:45:00Z">
      <w:r w:rsidR="00290937" w:rsidDel="00EE2B31">
        <w:rPr>
          <w:lang w:val="da-DK"/>
        </w:rPr>
        <w:delText>1</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E209B78"/>
    <w:lvl w:ilvl="0">
      <w:start w:val="1"/>
      <w:numFmt w:val="decimal"/>
      <w:pStyle w:val="Listenumros"/>
      <w:lvlText w:val="%1."/>
      <w:lvlJc w:val="left"/>
      <w:pPr>
        <w:tabs>
          <w:tab w:val="num" w:pos="360"/>
        </w:tabs>
        <w:ind w:left="360" w:hanging="360"/>
      </w:pPr>
    </w:lvl>
  </w:abstractNum>
  <w:abstractNum w:abstractNumId="1" w15:restartNumberingAfterBreak="0">
    <w:nsid w:val="01B246AB"/>
    <w:multiLevelType w:val="hybridMultilevel"/>
    <w:tmpl w:val="087A8038"/>
    <w:lvl w:ilvl="0" w:tplc="03D44046">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2A6FB1"/>
    <w:multiLevelType w:val="hybridMultilevel"/>
    <w:tmpl w:val="C930D970"/>
    <w:lvl w:ilvl="0" w:tplc="FD48682C">
      <w:start w:val="9"/>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43051C8"/>
    <w:multiLevelType w:val="hybridMultilevel"/>
    <w:tmpl w:val="52ECB7D2"/>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4" w15:restartNumberingAfterBreak="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627CEB"/>
    <w:multiLevelType w:val="hybridMultilevel"/>
    <w:tmpl w:val="224C3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560BFF"/>
    <w:multiLevelType w:val="hybridMultilevel"/>
    <w:tmpl w:val="8B4A3A70"/>
    <w:lvl w:ilvl="0" w:tplc="56A6A7B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745C1E"/>
    <w:multiLevelType w:val="hybridMultilevel"/>
    <w:tmpl w:val="C540A676"/>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9" w15:restartNumberingAfterBreak="0">
    <w:nsid w:val="192543DE"/>
    <w:multiLevelType w:val="hybridMultilevel"/>
    <w:tmpl w:val="C33C463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9948AD"/>
    <w:multiLevelType w:val="hybridMultilevel"/>
    <w:tmpl w:val="10BE8836"/>
    <w:lvl w:ilvl="0" w:tplc="88A2406E">
      <w:start w:val="9"/>
      <w:numFmt w:val="bullet"/>
      <w:lvlText w:val="-"/>
      <w:lvlJc w:val="left"/>
      <w:pPr>
        <w:ind w:left="720" w:hanging="360"/>
      </w:pPr>
      <w:rPr>
        <w:rFonts w:ascii="Calibri" w:eastAsia="Times New Roman" w:hAnsi="Calibri" w:cs="Calibri" w:hint="default"/>
        <w:b/>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025427"/>
    <w:multiLevelType w:val="hybridMultilevel"/>
    <w:tmpl w:val="5270181C"/>
    <w:lvl w:ilvl="0" w:tplc="4CEA0E4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665D62"/>
    <w:multiLevelType w:val="hybridMultilevel"/>
    <w:tmpl w:val="813EAB9E"/>
    <w:lvl w:ilvl="0" w:tplc="C77218CA">
      <w:start w:val="9"/>
      <w:numFmt w:val="bullet"/>
      <w:lvlText w:val="-"/>
      <w:lvlJc w:val="left"/>
      <w:pPr>
        <w:ind w:left="720" w:hanging="360"/>
      </w:pPr>
      <w:rPr>
        <w:rFonts w:ascii="Calibri" w:eastAsia="Times New Roman" w:hAnsi="Calibri" w:cs="Calibri" w:hint="default"/>
        <w:b/>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A851AF"/>
    <w:multiLevelType w:val="hybridMultilevel"/>
    <w:tmpl w:val="3862709E"/>
    <w:lvl w:ilvl="0" w:tplc="9D6483F0">
      <w:numFmt w:val="bullet"/>
      <w:lvlText w:val="-"/>
      <w:lvlJc w:val="left"/>
      <w:pPr>
        <w:ind w:left="720" w:hanging="360"/>
      </w:pPr>
      <w:rPr>
        <w:rFonts w:ascii="Calibri" w:eastAsia="Times New Roman" w:hAnsi="Calibri" w:cs="Calibri" w:hint="default"/>
        <w:b/>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E9B7B33"/>
    <w:multiLevelType w:val="hybridMultilevel"/>
    <w:tmpl w:val="52F260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EF20115"/>
    <w:multiLevelType w:val="hybridMultilevel"/>
    <w:tmpl w:val="7CB81FFC"/>
    <w:lvl w:ilvl="0" w:tplc="30CA2C30">
      <w:numFmt w:val="bullet"/>
      <w:lvlText w:val="•"/>
      <w:lvlJc w:val="left"/>
      <w:pPr>
        <w:ind w:left="218" w:hanging="360"/>
      </w:pPr>
      <w:rPr>
        <w:rFonts w:ascii="Calibri" w:eastAsia="Times New Roman" w:hAnsi="Calibri" w:cs="Calibri" w:hint="default"/>
      </w:rPr>
    </w:lvl>
    <w:lvl w:ilvl="1" w:tplc="040C0003" w:tentative="1">
      <w:start w:val="1"/>
      <w:numFmt w:val="bullet"/>
      <w:lvlText w:val="o"/>
      <w:lvlJc w:val="left"/>
      <w:pPr>
        <w:ind w:left="938" w:hanging="360"/>
      </w:pPr>
      <w:rPr>
        <w:rFonts w:ascii="Courier New" w:hAnsi="Courier New" w:cs="Courier New"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18" w15:restartNumberingAfterBreak="0">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B066B32"/>
    <w:multiLevelType w:val="hybridMultilevel"/>
    <w:tmpl w:val="62DAB9EC"/>
    <w:lvl w:ilvl="0" w:tplc="0E0C6372">
      <w:start w:val="1"/>
      <w:numFmt w:val="decimal"/>
      <w:lvlText w:val="%1"/>
      <w:lvlJc w:val="left"/>
      <w:pPr>
        <w:ind w:left="719" w:hanging="567"/>
      </w:pPr>
      <w:rPr>
        <w:rFonts w:ascii="Calibri" w:eastAsia="Calibri" w:hAnsi="Calibri" w:cs="Calibri" w:hint="default"/>
        <w:b/>
        <w:bCs/>
        <w:color w:val="00558C"/>
        <w:w w:val="100"/>
        <w:sz w:val="24"/>
        <w:szCs w:val="24"/>
      </w:rPr>
    </w:lvl>
    <w:lvl w:ilvl="1" w:tplc="65B09156">
      <w:numFmt w:val="bullet"/>
      <w:lvlText w:val="•"/>
      <w:lvlJc w:val="left"/>
      <w:pPr>
        <w:ind w:left="1638" w:hanging="567"/>
      </w:pPr>
      <w:rPr>
        <w:rFonts w:hint="default"/>
      </w:rPr>
    </w:lvl>
    <w:lvl w:ilvl="2" w:tplc="30A23A28">
      <w:numFmt w:val="bullet"/>
      <w:lvlText w:val="•"/>
      <w:lvlJc w:val="left"/>
      <w:pPr>
        <w:ind w:left="2557" w:hanging="567"/>
      </w:pPr>
      <w:rPr>
        <w:rFonts w:hint="default"/>
      </w:rPr>
    </w:lvl>
    <w:lvl w:ilvl="3" w:tplc="60528630">
      <w:numFmt w:val="bullet"/>
      <w:lvlText w:val="•"/>
      <w:lvlJc w:val="left"/>
      <w:pPr>
        <w:ind w:left="3475" w:hanging="567"/>
      </w:pPr>
      <w:rPr>
        <w:rFonts w:hint="default"/>
      </w:rPr>
    </w:lvl>
    <w:lvl w:ilvl="4" w:tplc="6660CAAC">
      <w:numFmt w:val="bullet"/>
      <w:lvlText w:val="•"/>
      <w:lvlJc w:val="left"/>
      <w:pPr>
        <w:ind w:left="4394" w:hanging="567"/>
      </w:pPr>
      <w:rPr>
        <w:rFonts w:hint="default"/>
      </w:rPr>
    </w:lvl>
    <w:lvl w:ilvl="5" w:tplc="B0006FA6">
      <w:numFmt w:val="bullet"/>
      <w:lvlText w:val="•"/>
      <w:lvlJc w:val="left"/>
      <w:pPr>
        <w:ind w:left="5313" w:hanging="567"/>
      </w:pPr>
      <w:rPr>
        <w:rFonts w:hint="default"/>
      </w:rPr>
    </w:lvl>
    <w:lvl w:ilvl="6" w:tplc="C83C2586">
      <w:numFmt w:val="bullet"/>
      <w:lvlText w:val="•"/>
      <w:lvlJc w:val="left"/>
      <w:pPr>
        <w:ind w:left="6231" w:hanging="567"/>
      </w:pPr>
      <w:rPr>
        <w:rFonts w:hint="default"/>
      </w:rPr>
    </w:lvl>
    <w:lvl w:ilvl="7" w:tplc="DE54FD24">
      <w:numFmt w:val="bullet"/>
      <w:lvlText w:val="•"/>
      <w:lvlJc w:val="left"/>
      <w:pPr>
        <w:ind w:left="7150" w:hanging="567"/>
      </w:pPr>
      <w:rPr>
        <w:rFonts w:hint="default"/>
      </w:rPr>
    </w:lvl>
    <w:lvl w:ilvl="8" w:tplc="F8CEBC20">
      <w:numFmt w:val="bullet"/>
      <w:lvlText w:val="•"/>
      <w:lvlJc w:val="left"/>
      <w:pPr>
        <w:ind w:left="8069" w:hanging="567"/>
      </w:pPr>
      <w:rPr>
        <w:rFonts w:hint="default"/>
      </w:rPr>
    </w:lvl>
  </w:abstractNum>
  <w:abstractNum w:abstractNumId="21" w15:restartNumberingAfterBreak="0">
    <w:nsid w:val="4CBE6D58"/>
    <w:multiLevelType w:val="hybridMultilevel"/>
    <w:tmpl w:val="F0AC8712"/>
    <w:lvl w:ilvl="0" w:tplc="9086F130">
      <w:start w:val="1"/>
      <w:numFmt w:val="bullet"/>
      <w:lvlText w:val=""/>
      <w:lvlJc w:val="left"/>
      <w:pPr>
        <w:ind w:left="720" w:hanging="360"/>
      </w:pPr>
      <w:rPr>
        <w:rFonts w:ascii="Wingdings 2" w:hAnsi="Wingdings 2" w:hint="default"/>
        <w:color w:val="009FD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78430E"/>
    <w:multiLevelType w:val="hybridMultilevel"/>
    <w:tmpl w:val="550636F6"/>
    <w:lvl w:ilvl="0" w:tplc="693A4B26">
      <w:start w:val="1"/>
      <w:numFmt w:val="bullet"/>
      <w:lvlText w:val=""/>
      <w:lvlJc w:val="left"/>
      <w:pPr>
        <w:ind w:left="436"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3" w15:restartNumberingAfterBreak="0">
    <w:nsid w:val="57727DCE"/>
    <w:multiLevelType w:val="hybridMultilevel"/>
    <w:tmpl w:val="15B0687C"/>
    <w:lvl w:ilvl="0" w:tplc="A1D4E606">
      <w:start w:val="9"/>
      <w:numFmt w:val="bullet"/>
      <w:lvlText w:val="-"/>
      <w:lvlJc w:val="left"/>
      <w:pPr>
        <w:ind w:left="1069" w:hanging="360"/>
      </w:pPr>
      <w:rPr>
        <w:rFonts w:ascii="Calibri" w:eastAsiaTheme="minorHAnsi" w:hAnsi="Calibri" w:cs="Calibr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15:restartNumberingAfterBreak="0">
    <w:nsid w:val="57D26ABD"/>
    <w:multiLevelType w:val="hybridMultilevel"/>
    <w:tmpl w:val="542EFC42"/>
    <w:lvl w:ilvl="0" w:tplc="693A4B26">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5"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322568E"/>
    <w:multiLevelType w:val="hybridMultilevel"/>
    <w:tmpl w:val="B678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5803C75"/>
    <w:multiLevelType w:val="multilevel"/>
    <w:tmpl w:val="3F4CCC16"/>
    <w:lvl w:ilvl="0">
      <w:start w:val="1"/>
      <w:numFmt w:val="decimal"/>
      <w:pStyle w:val="Titre4"/>
      <w:lvlText w:val="%1."/>
      <w:lvlJc w:val="left"/>
      <w:pPr>
        <w:ind w:left="360" w:hanging="360"/>
      </w:pPr>
    </w:lvl>
    <w:lvl w:ilvl="1">
      <w:start w:val="1"/>
      <w:numFmt w:val="decimal"/>
      <w:pStyle w:val="Titre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ECB3D01"/>
    <w:multiLevelType w:val="hybridMultilevel"/>
    <w:tmpl w:val="3BD498F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722C5381"/>
    <w:multiLevelType w:val="hybridMultilevel"/>
    <w:tmpl w:val="484E6EB0"/>
    <w:lvl w:ilvl="0" w:tplc="A976B68A">
      <w:start w:val="9"/>
      <w:numFmt w:val="bullet"/>
      <w:lvlText w:val="-"/>
      <w:lvlJc w:val="left"/>
      <w:pPr>
        <w:ind w:left="720" w:hanging="360"/>
      </w:pPr>
      <w:rPr>
        <w:rFonts w:ascii="Calibri" w:eastAsia="Times New Roman" w:hAnsi="Calibri" w:cs="Calibri" w:hint="default"/>
        <w:b/>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047136"/>
    <w:multiLevelType w:val="hybridMultilevel"/>
    <w:tmpl w:val="17C2E686"/>
    <w:lvl w:ilvl="0" w:tplc="46EC3F9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7BC464B"/>
    <w:multiLevelType w:val="hybridMultilevel"/>
    <w:tmpl w:val="46546B5A"/>
    <w:lvl w:ilvl="0" w:tplc="35964040">
      <w:numFmt w:val="bullet"/>
      <w:lvlText w:val="-"/>
      <w:lvlJc w:val="left"/>
      <w:pPr>
        <w:ind w:left="720" w:hanging="360"/>
      </w:pPr>
      <w:rPr>
        <w:rFonts w:ascii="Calibri" w:eastAsiaTheme="minorHAnsi" w:hAnsi="Calibri" w:cs="Calibr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81468641">
    <w:abstractNumId w:val="12"/>
  </w:num>
  <w:num w:numId="2" w16cid:durableId="281112298">
    <w:abstractNumId w:val="27"/>
  </w:num>
  <w:num w:numId="3" w16cid:durableId="748161316">
    <w:abstractNumId w:val="25"/>
  </w:num>
  <w:num w:numId="4" w16cid:durableId="516044094">
    <w:abstractNumId w:val="7"/>
  </w:num>
  <w:num w:numId="5" w16cid:durableId="671179096">
    <w:abstractNumId w:val="27"/>
  </w:num>
  <w:num w:numId="6" w16cid:durableId="539827136">
    <w:abstractNumId w:val="18"/>
  </w:num>
  <w:num w:numId="7" w16cid:durableId="1367411267">
    <w:abstractNumId w:val="27"/>
  </w:num>
  <w:num w:numId="8" w16cid:durableId="1295259382">
    <w:abstractNumId w:val="27"/>
  </w:num>
  <w:num w:numId="9" w16cid:durableId="718473859">
    <w:abstractNumId w:val="27"/>
  </w:num>
  <w:num w:numId="10" w16cid:durableId="1026910519">
    <w:abstractNumId w:val="4"/>
  </w:num>
  <w:num w:numId="11" w16cid:durableId="554776876">
    <w:abstractNumId w:val="19"/>
  </w:num>
  <w:num w:numId="12" w16cid:durableId="529609786">
    <w:abstractNumId w:val="15"/>
  </w:num>
  <w:num w:numId="13" w16cid:durableId="93795390">
    <w:abstractNumId w:val="0"/>
  </w:num>
  <w:num w:numId="14" w16cid:durableId="1161459038">
    <w:abstractNumId w:val="21"/>
  </w:num>
  <w:num w:numId="15" w16cid:durableId="574439346">
    <w:abstractNumId w:val="27"/>
  </w:num>
  <w:num w:numId="16" w16cid:durableId="1794054886">
    <w:abstractNumId w:val="23"/>
  </w:num>
  <w:num w:numId="17" w16cid:durableId="651518716">
    <w:abstractNumId w:val="6"/>
  </w:num>
  <w:num w:numId="18" w16cid:durableId="1470051275">
    <w:abstractNumId w:val="27"/>
  </w:num>
  <w:num w:numId="19" w16cid:durableId="1661620223">
    <w:abstractNumId w:val="30"/>
  </w:num>
  <w:num w:numId="20" w16cid:durableId="466095797">
    <w:abstractNumId w:val="27"/>
  </w:num>
  <w:num w:numId="21" w16cid:durableId="760612071">
    <w:abstractNumId w:val="2"/>
  </w:num>
  <w:num w:numId="22" w16cid:durableId="1846936657">
    <w:abstractNumId w:val="10"/>
  </w:num>
  <w:num w:numId="23" w16cid:durableId="420610601">
    <w:abstractNumId w:val="13"/>
  </w:num>
  <w:num w:numId="24" w16cid:durableId="1051424283">
    <w:abstractNumId w:val="29"/>
  </w:num>
  <w:num w:numId="25" w16cid:durableId="254676536">
    <w:abstractNumId w:val="14"/>
  </w:num>
  <w:num w:numId="26" w16cid:durableId="820774763">
    <w:abstractNumId w:val="1"/>
  </w:num>
  <w:num w:numId="27" w16cid:durableId="1513840864">
    <w:abstractNumId w:val="11"/>
  </w:num>
  <w:num w:numId="28" w16cid:durableId="354498515">
    <w:abstractNumId w:val="31"/>
  </w:num>
  <w:num w:numId="29" w16cid:durableId="2085907163">
    <w:abstractNumId w:val="16"/>
  </w:num>
  <w:num w:numId="30" w16cid:durableId="1350372455">
    <w:abstractNumId w:val="20"/>
  </w:num>
  <w:num w:numId="31" w16cid:durableId="562175910">
    <w:abstractNumId w:val="28"/>
  </w:num>
  <w:num w:numId="32" w16cid:durableId="1295716693">
    <w:abstractNumId w:val="3"/>
  </w:num>
  <w:num w:numId="33" w16cid:durableId="1573003734">
    <w:abstractNumId w:val="26"/>
  </w:num>
  <w:num w:numId="34" w16cid:durableId="610357241">
    <w:abstractNumId w:val="24"/>
  </w:num>
  <w:num w:numId="35" w16cid:durableId="1348869155">
    <w:abstractNumId w:val="8"/>
  </w:num>
  <w:num w:numId="36" w16cid:durableId="1291861858">
    <w:abstractNumId w:val="22"/>
  </w:num>
  <w:num w:numId="37" w16cid:durableId="2119517769">
    <w:abstractNumId w:val="17"/>
  </w:num>
  <w:num w:numId="38" w16cid:durableId="711928651">
    <w:abstractNumId w:val="5"/>
  </w:num>
  <w:num w:numId="39" w16cid:durableId="95566792">
    <w:abstractNumId w:val="9"/>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drey Guinault">
    <w15:presenceInfo w15:providerId="AD" w15:userId="S::audrey.guinault@iala-aism.org::4ac1ef2c-9a5c-4a11-b9d9-555ceca82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trackRevisions/>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7Q0MDE0t7CwMDOysDBV0lEKTi0uzszPAykwrQUAb8MDuywAAAA="/>
  </w:docVars>
  <w:rsids>
    <w:rsidRoot w:val="001C4933"/>
    <w:rsid w:val="000006C6"/>
    <w:rsid w:val="00000AD8"/>
    <w:rsid w:val="00002800"/>
    <w:rsid w:val="00004489"/>
    <w:rsid w:val="00006160"/>
    <w:rsid w:val="0000737D"/>
    <w:rsid w:val="000105B0"/>
    <w:rsid w:val="00011947"/>
    <w:rsid w:val="00012074"/>
    <w:rsid w:val="000120DD"/>
    <w:rsid w:val="00013320"/>
    <w:rsid w:val="00013CDF"/>
    <w:rsid w:val="00016D18"/>
    <w:rsid w:val="0001754C"/>
    <w:rsid w:val="000202F6"/>
    <w:rsid w:val="00021206"/>
    <w:rsid w:val="000216E8"/>
    <w:rsid w:val="000218E1"/>
    <w:rsid w:val="00021B91"/>
    <w:rsid w:val="00022D47"/>
    <w:rsid w:val="0002347E"/>
    <w:rsid w:val="00024EBA"/>
    <w:rsid w:val="000251F1"/>
    <w:rsid w:val="000258B7"/>
    <w:rsid w:val="000258CC"/>
    <w:rsid w:val="000268DD"/>
    <w:rsid w:val="00026B1E"/>
    <w:rsid w:val="00027B05"/>
    <w:rsid w:val="00030D5B"/>
    <w:rsid w:val="00031173"/>
    <w:rsid w:val="00031B8B"/>
    <w:rsid w:val="000355FE"/>
    <w:rsid w:val="0003566E"/>
    <w:rsid w:val="0003583B"/>
    <w:rsid w:val="0003619B"/>
    <w:rsid w:val="0003745C"/>
    <w:rsid w:val="00037940"/>
    <w:rsid w:val="00037ECF"/>
    <w:rsid w:val="000401FC"/>
    <w:rsid w:val="00040E49"/>
    <w:rsid w:val="00042DBF"/>
    <w:rsid w:val="0004375A"/>
    <w:rsid w:val="000439A1"/>
    <w:rsid w:val="00045667"/>
    <w:rsid w:val="00053644"/>
    <w:rsid w:val="00054323"/>
    <w:rsid w:val="00057554"/>
    <w:rsid w:val="00060520"/>
    <w:rsid w:val="00060FE1"/>
    <w:rsid w:val="000616DB"/>
    <w:rsid w:val="00064688"/>
    <w:rsid w:val="000646B5"/>
    <w:rsid w:val="00065A66"/>
    <w:rsid w:val="00067791"/>
    <w:rsid w:val="00067965"/>
    <w:rsid w:val="0007053F"/>
    <w:rsid w:val="00070BF3"/>
    <w:rsid w:val="00070EDF"/>
    <w:rsid w:val="00075686"/>
    <w:rsid w:val="0008242F"/>
    <w:rsid w:val="00082925"/>
    <w:rsid w:val="00083DF0"/>
    <w:rsid w:val="00085733"/>
    <w:rsid w:val="000873ED"/>
    <w:rsid w:val="00090B83"/>
    <w:rsid w:val="0009285B"/>
    <w:rsid w:val="000940FE"/>
    <w:rsid w:val="0009431B"/>
    <w:rsid w:val="00096E49"/>
    <w:rsid w:val="000A3DB4"/>
    <w:rsid w:val="000A3F32"/>
    <w:rsid w:val="000A53F2"/>
    <w:rsid w:val="000A58CC"/>
    <w:rsid w:val="000B1E38"/>
    <w:rsid w:val="000B2A97"/>
    <w:rsid w:val="000B3617"/>
    <w:rsid w:val="000B44A0"/>
    <w:rsid w:val="000B705C"/>
    <w:rsid w:val="000B707B"/>
    <w:rsid w:val="000B7A73"/>
    <w:rsid w:val="000C484E"/>
    <w:rsid w:val="000C4989"/>
    <w:rsid w:val="000C5B8B"/>
    <w:rsid w:val="000C757E"/>
    <w:rsid w:val="000C7D1F"/>
    <w:rsid w:val="000D4664"/>
    <w:rsid w:val="000D6631"/>
    <w:rsid w:val="000D6662"/>
    <w:rsid w:val="000D778D"/>
    <w:rsid w:val="000D7A3B"/>
    <w:rsid w:val="000E027C"/>
    <w:rsid w:val="000E13B4"/>
    <w:rsid w:val="000E3DDA"/>
    <w:rsid w:val="000E3FC4"/>
    <w:rsid w:val="000E47B3"/>
    <w:rsid w:val="000E529B"/>
    <w:rsid w:val="000E64F9"/>
    <w:rsid w:val="000F0E15"/>
    <w:rsid w:val="000F2DC0"/>
    <w:rsid w:val="000F36C4"/>
    <w:rsid w:val="000F520C"/>
    <w:rsid w:val="000F5CAF"/>
    <w:rsid w:val="000F739F"/>
    <w:rsid w:val="0010728A"/>
    <w:rsid w:val="0010752F"/>
    <w:rsid w:val="00116DAE"/>
    <w:rsid w:val="001205F4"/>
    <w:rsid w:val="0012587F"/>
    <w:rsid w:val="00132372"/>
    <w:rsid w:val="0013279C"/>
    <w:rsid w:val="001352E6"/>
    <w:rsid w:val="00135A85"/>
    <w:rsid w:val="00140911"/>
    <w:rsid w:val="00140CD3"/>
    <w:rsid w:val="00141DD9"/>
    <w:rsid w:val="00142D16"/>
    <w:rsid w:val="0014617F"/>
    <w:rsid w:val="00146483"/>
    <w:rsid w:val="00146D14"/>
    <w:rsid w:val="00153674"/>
    <w:rsid w:val="00155B89"/>
    <w:rsid w:val="00166F15"/>
    <w:rsid w:val="001672C5"/>
    <w:rsid w:val="0017018B"/>
    <w:rsid w:val="00171ACD"/>
    <w:rsid w:val="00176807"/>
    <w:rsid w:val="00180F79"/>
    <w:rsid w:val="00181F6A"/>
    <w:rsid w:val="0018207A"/>
    <w:rsid w:val="00183AAA"/>
    <w:rsid w:val="001843D5"/>
    <w:rsid w:val="0018501E"/>
    <w:rsid w:val="00185EC1"/>
    <w:rsid w:val="00186AEC"/>
    <w:rsid w:val="00187061"/>
    <w:rsid w:val="00192C38"/>
    <w:rsid w:val="00197CF6"/>
    <w:rsid w:val="001A0270"/>
    <w:rsid w:val="001A12D3"/>
    <w:rsid w:val="001A14FB"/>
    <w:rsid w:val="001A268C"/>
    <w:rsid w:val="001A2712"/>
    <w:rsid w:val="001A738E"/>
    <w:rsid w:val="001A77B3"/>
    <w:rsid w:val="001B12DB"/>
    <w:rsid w:val="001B4069"/>
    <w:rsid w:val="001B4450"/>
    <w:rsid w:val="001B7E1F"/>
    <w:rsid w:val="001C14F7"/>
    <w:rsid w:val="001C2857"/>
    <w:rsid w:val="001C2AB0"/>
    <w:rsid w:val="001C2FE0"/>
    <w:rsid w:val="001C4933"/>
    <w:rsid w:val="001D21B4"/>
    <w:rsid w:val="001D6D27"/>
    <w:rsid w:val="001D7143"/>
    <w:rsid w:val="001F0AFB"/>
    <w:rsid w:val="001F286A"/>
    <w:rsid w:val="001F3B71"/>
    <w:rsid w:val="001F3CC6"/>
    <w:rsid w:val="001F51B6"/>
    <w:rsid w:val="001F7318"/>
    <w:rsid w:val="00200225"/>
    <w:rsid w:val="0020186F"/>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32AF"/>
    <w:rsid w:val="00235C99"/>
    <w:rsid w:val="002373A8"/>
    <w:rsid w:val="00237970"/>
    <w:rsid w:val="00237BFE"/>
    <w:rsid w:val="002419DC"/>
    <w:rsid w:val="00241BA6"/>
    <w:rsid w:val="00241F5E"/>
    <w:rsid w:val="00243CCE"/>
    <w:rsid w:val="00244FED"/>
    <w:rsid w:val="00247634"/>
    <w:rsid w:val="002501FF"/>
    <w:rsid w:val="00250FD1"/>
    <w:rsid w:val="002516E2"/>
    <w:rsid w:val="00252D8B"/>
    <w:rsid w:val="002533F7"/>
    <w:rsid w:val="00256D59"/>
    <w:rsid w:val="00257CB7"/>
    <w:rsid w:val="00257F0D"/>
    <w:rsid w:val="002624C1"/>
    <w:rsid w:val="00264792"/>
    <w:rsid w:val="00265CEE"/>
    <w:rsid w:val="002660AB"/>
    <w:rsid w:val="0027119A"/>
    <w:rsid w:val="00272A43"/>
    <w:rsid w:val="00273394"/>
    <w:rsid w:val="00273BF4"/>
    <w:rsid w:val="00274A0A"/>
    <w:rsid w:val="002777BF"/>
    <w:rsid w:val="00277A03"/>
    <w:rsid w:val="00280AE1"/>
    <w:rsid w:val="0028138C"/>
    <w:rsid w:val="00282B57"/>
    <w:rsid w:val="00282E1F"/>
    <w:rsid w:val="00283F0C"/>
    <w:rsid w:val="00284958"/>
    <w:rsid w:val="002855E4"/>
    <w:rsid w:val="0028565B"/>
    <w:rsid w:val="0029022B"/>
    <w:rsid w:val="00290937"/>
    <w:rsid w:val="00291421"/>
    <w:rsid w:val="00291FD4"/>
    <w:rsid w:val="00292387"/>
    <w:rsid w:val="00292D8F"/>
    <w:rsid w:val="0029405B"/>
    <w:rsid w:val="00296B71"/>
    <w:rsid w:val="00296DD5"/>
    <w:rsid w:val="00296F45"/>
    <w:rsid w:val="002A0CC3"/>
    <w:rsid w:val="002A16BA"/>
    <w:rsid w:val="002A19A3"/>
    <w:rsid w:val="002A1C24"/>
    <w:rsid w:val="002A39AF"/>
    <w:rsid w:val="002A5C0B"/>
    <w:rsid w:val="002A6A38"/>
    <w:rsid w:val="002A6C14"/>
    <w:rsid w:val="002A7924"/>
    <w:rsid w:val="002B2BC5"/>
    <w:rsid w:val="002B2F7C"/>
    <w:rsid w:val="002B32D1"/>
    <w:rsid w:val="002B6470"/>
    <w:rsid w:val="002B6686"/>
    <w:rsid w:val="002B66B4"/>
    <w:rsid w:val="002B6E92"/>
    <w:rsid w:val="002B7E58"/>
    <w:rsid w:val="002C10B2"/>
    <w:rsid w:val="002C2262"/>
    <w:rsid w:val="002C29B5"/>
    <w:rsid w:val="002C4C78"/>
    <w:rsid w:val="002C6716"/>
    <w:rsid w:val="002C699E"/>
    <w:rsid w:val="002C6F37"/>
    <w:rsid w:val="002D0570"/>
    <w:rsid w:val="002D0CE6"/>
    <w:rsid w:val="002D3C42"/>
    <w:rsid w:val="002D4DBB"/>
    <w:rsid w:val="002D5927"/>
    <w:rsid w:val="002D5FBC"/>
    <w:rsid w:val="002D792D"/>
    <w:rsid w:val="002E06A4"/>
    <w:rsid w:val="002E268B"/>
    <w:rsid w:val="002E2E8E"/>
    <w:rsid w:val="002E3828"/>
    <w:rsid w:val="002E44BA"/>
    <w:rsid w:val="002E4F2E"/>
    <w:rsid w:val="002E56F5"/>
    <w:rsid w:val="002E7346"/>
    <w:rsid w:val="002F0F72"/>
    <w:rsid w:val="002F310C"/>
    <w:rsid w:val="002F42EC"/>
    <w:rsid w:val="002F7A9A"/>
    <w:rsid w:val="00300229"/>
    <w:rsid w:val="003011C2"/>
    <w:rsid w:val="003018D1"/>
    <w:rsid w:val="00302A30"/>
    <w:rsid w:val="003033D5"/>
    <w:rsid w:val="00306FAD"/>
    <w:rsid w:val="00310A65"/>
    <w:rsid w:val="00310E8E"/>
    <w:rsid w:val="00314CD2"/>
    <w:rsid w:val="00314D20"/>
    <w:rsid w:val="00315F41"/>
    <w:rsid w:val="00316063"/>
    <w:rsid w:val="003165EF"/>
    <w:rsid w:val="0031699E"/>
    <w:rsid w:val="0031732E"/>
    <w:rsid w:val="00317F5F"/>
    <w:rsid w:val="003208A6"/>
    <w:rsid w:val="00324AD0"/>
    <w:rsid w:val="00324CE5"/>
    <w:rsid w:val="00325D28"/>
    <w:rsid w:val="00327007"/>
    <w:rsid w:val="0033098C"/>
    <w:rsid w:val="003315F5"/>
    <w:rsid w:val="00331D40"/>
    <w:rsid w:val="00331E2B"/>
    <w:rsid w:val="00332FE3"/>
    <w:rsid w:val="0033403D"/>
    <w:rsid w:val="00334398"/>
    <w:rsid w:val="003352B1"/>
    <w:rsid w:val="00335ADE"/>
    <w:rsid w:val="0033648F"/>
    <w:rsid w:val="00342DDE"/>
    <w:rsid w:val="00343B03"/>
    <w:rsid w:val="003458CF"/>
    <w:rsid w:val="0034775B"/>
    <w:rsid w:val="00352CB4"/>
    <w:rsid w:val="00353C29"/>
    <w:rsid w:val="0035509B"/>
    <w:rsid w:val="003566F7"/>
    <w:rsid w:val="00357C75"/>
    <w:rsid w:val="00362B9A"/>
    <w:rsid w:val="00364BB8"/>
    <w:rsid w:val="00364E83"/>
    <w:rsid w:val="00365630"/>
    <w:rsid w:val="0036652D"/>
    <w:rsid w:val="00367032"/>
    <w:rsid w:val="00371F00"/>
    <w:rsid w:val="00375F3B"/>
    <w:rsid w:val="00376367"/>
    <w:rsid w:val="0038115F"/>
    <w:rsid w:val="00384B0E"/>
    <w:rsid w:val="00387235"/>
    <w:rsid w:val="003875F9"/>
    <w:rsid w:val="00390207"/>
    <w:rsid w:val="003914C9"/>
    <w:rsid w:val="00393B94"/>
    <w:rsid w:val="00394D7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651"/>
    <w:rsid w:val="003D178B"/>
    <w:rsid w:val="003D1D34"/>
    <w:rsid w:val="003D1ECD"/>
    <w:rsid w:val="003D2EAE"/>
    <w:rsid w:val="003D5DD0"/>
    <w:rsid w:val="003D6389"/>
    <w:rsid w:val="003E16D3"/>
    <w:rsid w:val="003E253D"/>
    <w:rsid w:val="003E3235"/>
    <w:rsid w:val="003E61AC"/>
    <w:rsid w:val="003E65B5"/>
    <w:rsid w:val="003E7592"/>
    <w:rsid w:val="003F0E47"/>
    <w:rsid w:val="003F19A2"/>
    <w:rsid w:val="003F22D8"/>
    <w:rsid w:val="003F5080"/>
    <w:rsid w:val="003F50C7"/>
    <w:rsid w:val="003F6E51"/>
    <w:rsid w:val="003F728F"/>
    <w:rsid w:val="003F7A3D"/>
    <w:rsid w:val="004016F6"/>
    <w:rsid w:val="004021E9"/>
    <w:rsid w:val="00402BD0"/>
    <w:rsid w:val="00402FDF"/>
    <w:rsid w:val="00403912"/>
    <w:rsid w:val="00403D64"/>
    <w:rsid w:val="00404A8F"/>
    <w:rsid w:val="00405FBF"/>
    <w:rsid w:val="00406AE5"/>
    <w:rsid w:val="00407D4C"/>
    <w:rsid w:val="00407EED"/>
    <w:rsid w:val="00410E66"/>
    <w:rsid w:val="00412002"/>
    <w:rsid w:val="0041359F"/>
    <w:rsid w:val="0041498F"/>
    <w:rsid w:val="00414C78"/>
    <w:rsid w:val="004202CD"/>
    <w:rsid w:val="004219C9"/>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5B06"/>
    <w:rsid w:val="0045744C"/>
    <w:rsid w:val="00460651"/>
    <w:rsid w:val="00460924"/>
    <w:rsid w:val="0046190D"/>
    <w:rsid w:val="00461A96"/>
    <w:rsid w:val="00462B6D"/>
    <w:rsid w:val="004631A3"/>
    <w:rsid w:val="00463BFE"/>
    <w:rsid w:val="00466703"/>
    <w:rsid w:val="004667DB"/>
    <w:rsid w:val="004672E7"/>
    <w:rsid w:val="004679BB"/>
    <w:rsid w:val="00470D05"/>
    <w:rsid w:val="00472DC1"/>
    <w:rsid w:val="00477088"/>
    <w:rsid w:val="00477B6A"/>
    <w:rsid w:val="00480A21"/>
    <w:rsid w:val="00480A8D"/>
    <w:rsid w:val="00483969"/>
    <w:rsid w:val="00486CD2"/>
    <w:rsid w:val="0048706D"/>
    <w:rsid w:val="00487BE7"/>
    <w:rsid w:val="00490A16"/>
    <w:rsid w:val="00490CBB"/>
    <w:rsid w:val="00491B5C"/>
    <w:rsid w:val="00493145"/>
    <w:rsid w:val="004949B7"/>
    <w:rsid w:val="00494DE5"/>
    <w:rsid w:val="004A27DE"/>
    <w:rsid w:val="004A2B16"/>
    <w:rsid w:val="004A40B7"/>
    <w:rsid w:val="004A5043"/>
    <w:rsid w:val="004A64EF"/>
    <w:rsid w:val="004A6F8E"/>
    <w:rsid w:val="004A7266"/>
    <w:rsid w:val="004B0848"/>
    <w:rsid w:val="004B09D6"/>
    <w:rsid w:val="004B2370"/>
    <w:rsid w:val="004B514D"/>
    <w:rsid w:val="004B6F0D"/>
    <w:rsid w:val="004C0220"/>
    <w:rsid w:val="004C0749"/>
    <w:rsid w:val="004C27E6"/>
    <w:rsid w:val="004C28BA"/>
    <w:rsid w:val="004C48B8"/>
    <w:rsid w:val="004C5D9F"/>
    <w:rsid w:val="004C73C3"/>
    <w:rsid w:val="004C7606"/>
    <w:rsid w:val="004D06EA"/>
    <w:rsid w:val="004D61F0"/>
    <w:rsid w:val="004D6B30"/>
    <w:rsid w:val="004D728A"/>
    <w:rsid w:val="004E1CE5"/>
    <w:rsid w:val="004E32D4"/>
    <w:rsid w:val="004E350B"/>
    <w:rsid w:val="004E3788"/>
    <w:rsid w:val="004E4DFA"/>
    <w:rsid w:val="004E4E92"/>
    <w:rsid w:val="004E7A42"/>
    <w:rsid w:val="004F0D43"/>
    <w:rsid w:val="004F1287"/>
    <w:rsid w:val="004F3B20"/>
    <w:rsid w:val="004F5134"/>
    <w:rsid w:val="005015A2"/>
    <w:rsid w:val="005015FD"/>
    <w:rsid w:val="00501936"/>
    <w:rsid w:val="00501CCC"/>
    <w:rsid w:val="005022D6"/>
    <w:rsid w:val="00503268"/>
    <w:rsid w:val="005035E5"/>
    <w:rsid w:val="005035FF"/>
    <w:rsid w:val="00504966"/>
    <w:rsid w:val="00505D15"/>
    <w:rsid w:val="005108DF"/>
    <w:rsid w:val="005111A6"/>
    <w:rsid w:val="005128B0"/>
    <w:rsid w:val="00513056"/>
    <w:rsid w:val="00515B2C"/>
    <w:rsid w:val="00515FA1"/>
    <w:rsid w:val="00517CB1"/>
    <w:rsid w:val="00523D32"/>
    <w:rsid w:val="00523F21"/>
    <w:rsid w:val="005309BA"/>
    <w:rsid w:val="005315DD"/>
    <w:rsid w:val="0053623A"/>
    <w:rsid w:val="00540167"/>
    <w:rsid w:val="00541B59"/>
    <w:rsid w:val="00542735"/>
    <w:rsid w:val="00542B4F"/>
    <w:rsid w:val="00542D53"/>
    <w:rsid w:val="00544459"/>
    <w:rsid w:val="005449C0"/>
    <w:rsid w:val="005454CB"/>
    <w:rsid w:val="005462FA"/>
    <w:rsid w:val="005524DF"/>
    <w:rsid w:val="00560B4C"/>
    <w:rsid w:val="005639C2"/>
    <w:rsid w:val="00566E5A"/>
    <w:rsid w:val="005716F1"/>
    <w:rsid w:val="005728D8"/>
    <w:rsid w:val="0057461F"/>
    <w:rsid w:val="00574F6B"/>
    <w:rsid w:val="00580C25"/>
    <w:rsid w:val="005862D7"/>
    <w:rsid w:val="00586DF4"/>
    <w:rsid w:val="00592DA2"/>
    <w:rsid w:val="00594133"/>
    <w:rsid w:val="0059442D"/>
    <w:rsid w:val="00594AD2"/>
    <w:rsid w:val="00594C47"/>
    <w:rsid w:val="00594EC9"/>
    <w:rsid w:val="00597F3F"/>
    <w:rsid w:val="005A42A7"/>
    <w:rsid w:val="005A57AB"/>
    <w:rsid w:val="005A60D1"/>
    <w:rsid w:val="005A6374"/>
    <w:rsid w:val="005A7CCB"/>
    <w:rsid w:val="005B255F"/>
    <w:rsid w:val="005B4219"/>
    <w:rsid w:val="005B45D8"/>
    <w:rsid w:val="005B6A8E"/>
    <w:rsid w:val="005B6DA1"/>
    <w:rsid w:val="005C0C2F"/>
    <w:rsid w:val="005C3F1E"/>
    <w:rsid w:val="005C4913"/>
    <w:rsid w:val="005C630A"/>
    <w:rsid w:val="005C65DD"/>
    <w:rsid w:val="005D0A14"/>
    <w:rsid w:val="005D10A5"/>
    <w:rsid w:val="005D4195"/>
    <w:rsid w:val="005D48DA"/>
    <w:rsid w:val="005D5063"/>
    <w:rsid w:val="005D51FC"/>
    <w:rsid w:val="005D5E64"/>
    <w:rsid w:val="005D7581"/>
    <w:rsid w:val="005E1838"/>
    <w:rsid w:val="005E2137"/>
    <w:rsid w:val="005E29F9"/>
    <w:rsid w:val="005E3D75"/>
    <w:rsid w:val="005E3FC5"/>
    <w:rsid w:val="005E4E0A"/>
    <w:rsid w:val="005E56F8"/>
    <w:rsid w:val="005E6C56"/>
    <w:rsid w:val="005F2C21"/>
    <w:rsid w:val="005F3A48"/>
    <w:rsid w:val="005F4BC0"/>
    <w:rsid w:val="005F4FAC"/>
    <w:rsid w:val="005F70F6"/>
    <w:rsid w:val="005F7D0E"/>
    <w:rsid w:val="005F7F80"/>
    <w:rsid w:val="0060029F"/>
    <w:rsid w:val="00601DB0"/>
    <w:rsid w:val="00607595"/>
    <w:rsid w:val="00610489"/>
    <w:rsid w:val="00610890"/>
    <w:rsid w:val="006108EB"/>
    <w:rsid w:val="00612411"/>
    <w:rsid w:val="00612A69"/>
    <w:rsid w:val="0061377B"/>
    <w:rsid w:val="00622377"/>
    <w:rsid w:val="00622CFB"/>
    <w:rsid w:val="0062340E"/>
    <w:rsid w:val="006240CD"/>
    <w:rsid w:val="006255C3"/>
    <w:rsid w:val="00627D87"/>
    <w:rsid w:val="0063059A"/>
    <w:rsid w:val="00632CBC"/>
    <w:rsid w:val="00633D09"/>
    <w:rsid w:val="00633EDB"/>
    <w:rsid w:val="00634DD5"/>
    <w:rsid w:val="00635133"/>
    <w:rsid w:val="00636165"/>
    <w:rsid w:val="0063761A"/>
    <w:rsid w:val="00637A1D"/>
    <w:rsid w:val="006415FC"/>
    <w:rsid w:val="00643ED8"/>
    <w:rsid w:val="0064575D"/>
    <w:rsid w:val="0064598A"/>
    <w:rsid w:val="00646288"/>
    <w:rsid w:val="00646EC8"/>
    <w:rsid w:val="0065090B"/>
    <w:rsid w:val="0065090D"/>
    <w:rsid w:val="00653C7F"/>
    <w:rsid w:val="00654CBD"/>
    <w:rsid w:val="00660E83"/>
    <w:rsid w:val="006636B8"/>
    <w:rsid w:val="00665082"/>
    <w:rsid w:val="006653EF"/>
    <w:rsid w:val="006655A8"/>
    <w:rsid w:val="006669EB"/>
    <w:rsid w:val="0067060B"/>
    <w:rsid w:val="00670664"/>
    <w:rsid w:val="00670EC1"/>
    <w:rsid w:val="006751A7"/>
    <w:rsid w:val="0067632E"/>
    <w:rsid w:val="00676590"/>
    <w:rsid w:val="006776E6"/>
    <w:rsid w:val="00680643"/>
    <w:rsid w:val="006837CC"/>
    <w:rsid w:val="00685F12"/>
    <w:rsid w:val="006867A9"/>
    <w:rsid w:val="00686AC9"/>
    <w:rsid w:val="0068752F"/>
    <w:rsid w:val="00687F24"/>
    <w:rsid w:val="006907D1"/>
    <w:rsid w:val="00692759"/>
    <w:rsid w:val="006931FE"/>
    <w:rsid w:val="00693634"/>
    <w:rsid w:val="00695661"/>
    <w:rsid w:val="006958CC"/>
    <w:rsid w:val="006959DB"/>
    <w:rsid w:val="00696FFF"/>
    <w:rsid w:val="006A22C3"/>
    <w:rsid w:val="006A55E9"/>
    <w:rsid w:val="006A78DF"/>
    <w:rsid w:val="006B04DD"/>
    <w:rsid w:val="006B0887"/>
    <w:rsid w:val="006B4CEF"/>
    <w:rsid w:val="006B7A27"/>
    <w:rsid w:val="006B7B07"/>
    <w:rsid w:val="006C05E6"/>
    <w:rsid w:val="006C1864"/>
    <w:rsid w:val="006C36C0"/>
    <w:rsid w:val="006C3893"/>
    <w:rsid w:val="006C5BD1"/>
    <w:rsid w:val="006C75A0"/>
    <w:rsid w:val="006C7BF8"/>
    <w:rsid w:val="006D0707"/>
    <w:rsid w:val="006D2275"/>
    <w:rsid w:val="006D64BB"/>
    <w:rsid w:val="006D7BF5"/>
    <w:rsid w:val="006E69F0"/>
    <w:rsid w:val="006E7816"/>
    <w:rsid w:val="006F1098"/>
    <w:rsid w:val="006F1EEE"/>
    <w:rsid w:val="006F5145"/>
    <w:rsid w:val="006F6EAB"/>
    <w:rsid w:val="006F78A3"/>
    <w:rsid w:val="006F7AAE"/>
    <w:rsid w:val="00700234"/>
    <w:rsid w:val="0070251A"/>
    <w:rsid w:val="007027F5"/>
    <w:rsid w:val="00702C22"/>
    <w:rsid w:val="0070540C"/>
    <w:rsid w:val="007057E6"/>
    <w:rsid w:val="00705DDD"/>
    <w:rsid w:val="00710B2B"/>
    <w:rsid w:val="0071153B"/>
    <w:rsid w:val="00711F44"/>
    <w:rsid w:val="00712057"/>
    <w:rsid w:val="00714414"/>
    <w:rsid w:val="00715982"/>
    <w:rsid w:val="0071675D"/>
    <w:rsid w:val="007170E3"/>
    <w:rsid w:val="00717C2B"/>
    <w:rsid w:val="00722C72"/>
    <w:rsid w:val="00722D05"/>
    <w:rsid w:val="00723905"/>
    <w:rsid w:val="00723FEB"/>
    <w:rsid w:val="007246F8"/>
    <w:rsid w:val="00732162"/>
    <w:rsid w:val="0073326F"/>
    <w:rsid w:val="00733658"/>
    <w:rsid w:val="00733A84"/>
    <w:rsid w:val="00734479"/>
    <w:rsid w:val="00735066"/>
    <w:rsid w:val="00735BC3"/>
    <w:rsid w:val="007370B2"/>
    <w:rsid w:val="00741A0B"/>
    <w:rsid w:val="00741A6F"/>
    <w:rsid w:val="00741C52"/>
    <w:rsid w:val="00742EC4"/>
    <w:rsid w:val="00743B36"/>
    <w:rsid w:val="00744690"/>
    <w:rsid w:val="00745BC8"/>
    <w:rsid w:val="00750185"/>
    <w:rsid w:val="0075141F"/>
    <w:rsid w:val="007515B7"/>
    <w:rsid w:val="00752AD7"/>
    <w:rsid w:val="007535C5"/>
    <w:rsid w:val="00754B9F"/>
    <w:rsid w:val="007551E2"/>
    <w:rsid w:val="00755248"/>
    <w:rsid w:val="00756E3E"/>
    <w:rsid w:val="007612CF"/>
    <w:rsid w:val="007623A7"/>
    <w:rsid w:val="00762D54"/>
    <w:rsid w:val="00763777"/>
    <w:rsid w:val="00764DFD"/>
    <w:rsid w:val="00767AA6"/>
    <w:rsid w:val="00771FF2"/>
    <w:rsid w:val="007721F7"/>
    <w:rsid w:val="007757C4"/>
    <w:rsid w:val="00775A78"/>
    <w:rsid w:val="00777564"/>
    <w:rsid w:val="00780DC5"/>
    <w:rsid w:val="00781709"/>
    <w:rsid w:val="007818F9"/>
    <w:rsid w:val="0078367C"/>
    <w:rsid w:val="00783AAD"/>
    <w:rsid w:val="00785082"/>
    <w:rsid w:val="007865F1"/>
    <w:rsid w:val="00790598"/>
    <w:rsid w:val="00793420"/>
    <w:rsid w:val="00794F8E"/>
    <w:rsid w:val="007A104C"/>
    <w:rsid w:val="007A2E45"/>
    <w:rsid w:val="007A43EA"/>
    <w:rsid w:val="007A5A6E"/>
    <w:rsid w:val="007A5C39"/>
    <w:rsid w:val="007A7D9D"/>
    <w:rsid w:val="007B2C34"/>
    <w:rsid w:val="007B3578"/>
    <w:rsid w:val="007B5104"/>
    <w:rsid w:val="007B589A"/>
    <w:rsid w:val="007B605F"/>
    <w:rsid w:val="007C0215"/>
    <w:rsid w:val="007C0641"/>
    <w:rsid w:val="007C0905"/>
    <w:rsid w:val="007C1C53"/>
    <w:rsid w:val="007C2AF3"/>
    <w:rsid w:val="007C2FEA"/>
    <w:rsid w:val="007C60DA"/>
    <w:rsid w:val="007D0C2A"/>
    <w:rsid w:val="007D18DA"/>
    <w:rsid w:val="007D195D"/>
    <w:rsid w:val="007D2C1F"/>
    <w:rsid w:val="007D32B1"/>
    <w:rsid w:val="007D4260"/>
    <w:rsid w:val="007D46B7"/>
    <w:rsid w:val="007D4D56"/>
    <w:rsid w:val="007D5669"/>
    <w:rsid w:val="007E034A"/>
    <w:rsid w:val="007E10CF"/>
    <w:rsid w:val="007E1343"/>
    <w:rsid w:val="007E2805"/>
    <w:rsid w:val="007E2B03"/>
    <w:rsid w:val="007F1EF6"/>
    <w:rsid w:val="007F5606"/>
    <w:rsid w:val="007F5E63"/>
    <w:rsid w:val="007F76A7"/>
    <w:rsid w:val="007F7DA7"/>
    <w:rsid w:val="00800B7E"/>
    <w:rsid w:val="008021A4"/>
    <w:rsid w:val="00803285"/>
    <w:rsid w:val="00804843"/>
    <w:rsid w:val="00804C21"/>
    <w:rsid w:val="008050C5"/>
    <w:rsid w:val="0080621A"/>
    <w:rsid w:val="0081082C"/>
    <w:rsid w:val="0081117B"/>
    <w:rsid w:val="0081171D"/>
    <w:rsid w:val="00811973"/>
    <w:rsid w:val="00811BDB"/>
    <w:rsid w:val="00811DF3"/>
    <w:rsid w:val="00814142"/>
    <w:rsid w:val="00814B2F"/>
    <w:rsid w:val="00814C35"/>
    <w:rsid w:val="008165FE"/>
    <w:rsid w:val="00817E73"/>
    <w:rsid w:val="008208CB"/>
    <w:rsid w:val="00821F45"/>
    <w:rsid w:val="0082240F"/>
    <w:rsid w:val="008313B9"/>
    <w:rsid w:val="0083203A"/>
    <w:rsid w:val="008326D4"/>
    <w:rsid w:val="0083323F"/>
    <w:rsid w:val="00833BBD"/>
    <w:rsid w:val="00834984"/>
    <w:rsid w:val="00836DF7"/>
    <w:rsid w:val="00837030"/>
    <w:rsid w:val="008370EE"/>
    <w:rsid w:val="0084039C"/>
    <w:rsid w:val="00841E5A"/>
    <w:rsid w:val="008425ED"/>
    <w:rsid w:val="008432CC"/>
    <w:rsid w:val="00843AF3"/>
    <w:rsid w:val="008461E5"/>
    <w:rsid w:val="0084756A"/>
    <w:rsid w:val="00850F44"/>
    <w:rsid w:val="008518FC"/>
    <w:rsid w:val="00852254"/>
    <w:rsid w:val="00855F9C"/>
    <w:rsid w:val="00856681"/>
    <w:rsid w:val="00856B36"/>
    <w:rsid w:val="00860487"/>
    <w:rsid w:val="0086115F"/>
    <w:rsid w:val="00861862"/>
    <w:rsid w:val="00862167"/>
    <w:rsid w:val="00865482"/>
    <w:rsid w:val="00866561"/>
    <w:rsid w:val="00866E4C"/>
    <w:rsid w:val="0087036B"/>
    <w:rsid w:val="008732F4"/>
    <w:rsid w:val="00873FCB"/>
    <w:rsid w:val="008759A1"/>
    <w:rsid w:val="00876070"/>
    <w:rsid w:val="0087634A"/>
    <w:rsid w:val="00876738"/>
    <w:rsid w:val="00877937"/>
    <w:rsid w:val="008779D4"/>
    <w:rsid w:val="00877E4B"/>
    <w:rsid w:val="0088060C"/>
    <w:rsid w:val="0088156B"/>
    <w:rsid w:val="00882409"/>
    <w:rsid w:val="008829C5"/>
    <w:rsid w:val="00882A87"/>
    <w:rsid w:val="00883499"/>
    <w:rsid w:val="0089177B"/>
    <w:rsid w:val="00892327"/>
    <w:rsid w:val="00895B8D"/>
    <w:rsid w:val="008975F6"/>
    <w:rsid w:val="008A0342"/>
    <w:rsid w:val="008A2F69"/>
    <w:rsid w:val="008A30E0"/>
    <w:rsid w:val="008A3898"/>
    <w:rsid w:val="008A66A1"/>
    <w:rsid w:val="008B2054"/>
    <w:rsid w:val="008B372E"/>
    <w:rsid w:val="008B37D9"/>
    <w:rsid w:val="008B49B1"/>
    <w:rsid w:val="008B4D59"/>
    <w:rsid w:val="008C10A9"/>
    <w:rsid w:val="008C2580"/>
    <w:rsid w:val="008C36B6"/>
    <w:rsid w:val="008C4688"/>
    <w:rsid w:val="008C49AF"/>
    <w:rsid w:val="008C5590"/>
    <w:rsid w:val="008C60A0"/>
    <w:rsid w:val="008D01FE"/>
    <w:rsid w:val="008D1579"/>
    <w:rsid w:val="008D3709"/>
    <w:rsid w:val="008D3775"/>
    <w:rsid w:val="008D4AE2"/>
    <w:rsid w:val="008D746D"/>
    <w:rsid w:val="008D7C2C"/>
    <w:rsid w:val="008D7F52"/>
    <w:rsid w:val="008E0B51"/>
    <w:rsid w:val="008E2034"/>
    <w:rsid w:val="008E41F7"/>
    <w:rsid w:val="008E773E"/>
    <w:rsid w:val="008F05B7"/>
    <w:rsid w:val="008F3212"/>
    <w:rsid w:val="008F32AB"/>
    <w:rsid w:val="008F4DEC"/>
    <w:rsid w:val="008F621E"/>
    <w:rsid w:val="008F6EB2"/>
    <w:rsid w:val="008F7416"/>
    <w:rsid w:val="00900FA8"/>
    <w:rsid w:val="009028D6"/>
    <w:rsid w:val="009052F0"/>
    <w:rsid w:val="00912116"/>
    <w:rsid w:val="00912D67"/>
    <w:rsid w:val="009135D4"/>
    <w:rsid w:val="00916081"/>
    <w:rsid w:val="00916333"/>
    <w:rsid w:val="00916D18"/>
    <w:rsid w:val="00917798"/>
    <w:rsid w:val="0092425A"/>
    <w:rsid w:val="00925B78"/>
    <w:rsid w:val="00925FF7"/>
    <w:rsid w:val="0092703E"/>
    <w:rsid w:val="009307A4"/>
    <w:rsid w:val="0093362D"/>
    <w:rsid w:val="00934B89"/>
    <w:rsid w:val="009350B2"/>
    <w:rsid w:val="00937383"/>
    <w:rsid w:val="00937F9E"/>
    <w:rsid w:val="0094154F"/>
    <w:rsid w:val="00942181"/>
    <w:rsid w:val="00943791"/>
    <w:rsid w:val="00943C08"/>
    <w:rsid w:val="00944D9E"/>
    <w:rsid w:val="009458DF"/>
    <w:rsid w:val="00945F93"/>
    <w:rsid w:val="0094606B"/>
    <w:rsid w:val="00946566"/>
    <w:rsid w:val="00951C94"/>
    <w:rsid w:val="00955C8A"/>
    <w:rsid w:val="009563B3"/>
    <w:rsid w:val="00956D81"/>
    <w:rsid w:val="00957566"/>
    <w:rsid w:val="00960806"/>
    <w:rsid w:val="00960E30"/>
    <w:rsid w:val="00961A2E"/>
    <w:rsid w:val="00963EAA"/>
    <w:rsid w:val="00963EFB"/>
    <w:rsid w:val="0096599C"/>
    <w:rsid w:val="0096745B"/>
    <w:rsid w:val="00967740"/>
    <w:rsid w:val="0097035D"/>
    <w:rsid w:val="00976B89"/>
    <w:rsid w:val="00977E3D"/>
    <w:rsid w:val="009811E2"/>
    <w:rsid w:val="00982F9A"/>
    <w:rsid w:val="00983863"/>
    <w:rsid w:val="00983D14"/>
    <w:rsid w:val="009840D5"/>
    <w:rsid w:val="00984AA8"/>
    <w:rsid w:val="00985CB3"/>
    <w:rsid w:val="00987FAE"/>
    <w:rsid w:val="00990026"/>
    <w:rsid w:val="00990F84"/>
    <w:rsid w:val="00991BBF"/>
    <w:rsid w:val="00992251"/>
    <w:rsid w:val="0099407A"/>
    <w:rsid w:val="00994505"/>
    <w:rsid w:val="0099554C"/>
    <w:rsid w:val="00996E3E"/>
    <w:rsid w:val="009A0695"/>
    <w:rsid w:val="009A22B4"/>
    <w:rsid w:val="009A3D05"/>
    <w:rsid w:val="009A501A"/>
    <w:rsid w:val="009A529A"/>
    <w:rsid w:val="009A56D9"/>
    <w:rsid w:val="009A576F"/>
    <w:rsid w:val="009A61C5"/>
    <w:rsid w:val="009A6923"/>
    <w:rsid w:val="009A7163"/>
    <w:rsid w:val="009A7822"/>
    <w:rsid w:val="009B0173"/>
    <w:rsid w:val="009B278D"/>
    <w:rsid w:val="009B4FBA"/>
    <w:rsid w:val="009B5DEF"/>
    <w:rsid w:val="009C2EA6"/>
    <w:rsid w:val="009C36FD"/>
    <w:rsid w:val="009C3971"/>
    <w:rsid w:val="009C3B8A"/>
    <w:rsid w:val="009C48B5"/>
    <w:rsid w:val="009C6571"/>
    <w:rsid w:val="009D51F8"/>
    <w:rsid w:val="009D5251"/>
    <w:rsid w:val="009D579A"/>
    <w:rsid w:val="009D77FD"/>
    <w:rsid w:val="009E2A95"/>
    <w:rsid w:val="009E3743"/>
    <w:rsid w:val="009E4EC7"/>
    <w:rsid w:val="009E52B2"/>
    <w:rsid w:val="009F19BC"/>
    <w:rsid w:val="009F2DAB"/>
    <w:rsid w:val="009F32C3"/>
    <w:rsid w:val="009F341A"/>
    <w:rsid w:val="009F53D5"/>
    <w:rsid w:val="009F6851"/>
    <w:rsid w:val="009F789C"/>
    <w:rsid w:val="00A02508"/>
    <w:rsid w:val="00A07E48"/>
    <w:rsid w:val="00A07EC6"/>
    <w:rsid w:val="00A103B5"/>
    <w:rsid w:val="00A12960"/>
    <w:rsid w:val="00A12AB3"/>
    <w:rsid w:val="00A16CEB"/>
    <w:rsid w:val="00A17102"/>
    <w:rsid w:val="00A310B0"/>
    <w:rsid w:val="00A31B35"/>
    <w:rsid w:val="00A32DF3"/>
    <w:rsid w:val="00A33F51"/>
    <w:rsid w:val="00A3564E"/>
    <w:rsid w:val="00A366D6"/>
    <w:rsid w:val="00A36E76"/>
    <w:rsid w:val="00A37934"/>
    <w:rsid w:val="00A40A20"/>
    <w:rsid w:val="00A40AE6"/>
    <w:rsid w:val="00A42B8E"/>
    <w:rsid w:val="00A453A3"/>
    <w:rsid w:val="00A46038"/>
    <w:rsid w:val="00A46A0E"/>
    <w:rsid w:val="00A47757"/>
    <w:rsid w:val="00A5584F"/>
    <w:rsid w:val="00A572BF"/>
    <w:rsid w:val="00A57D45"/>
    <w:rsid w:val="00A57E85"/>
    <w:rsid w:val="00A64EFD"/>
    <w:rsid w:val="00A64F39"/>
    <w:rsid w:val="00A65EBB"/>
    <w:rsid w:val="00A66893"/>
    <w:rsid w:val="00A71065"/>
    <w:rsid w:val="00A72713"/>
    <w:rsid w:val="00A72810"/>
    <w:rsid w:val="00A75581"/>
    <w:rsid w:val="00A76F45"/>
    <w:rsid w:val="00A80C9B"/>
    <w:rsid w:val="00A833D0"/>
    <w:rsid w:val="00A83E3F"/>
    <w:rsid w:val="00A8649D"/>
    <w:rsid w:val="00A9085C"/>
    <w:rsid w:val="00A919FF"/>
    <w:rsid w:val="00A91FC1"/>
    <w:rsid w:val="00A92EBA"/>
    <w:rsid w:val="00A94CFA"/>
    <w:rsid w:val="00A94D2B"/>
    <w:rsid w:val="00A94E63"/>
    <w:rsid w:val="00A94F8B"/>
    <w:rsid w:val="00A9779C"/>
    <w:rsid w:val="00AA1F68"/>
    <w:rsid w:val="00AA5B2E"/>
    <w:rsid w:val="00AA7B59"/>
    <w:rsid w:val="00AB6175"/>
    <w:rsid w:val="00AB6964"/>
    <w:rsid w:val="00AC01DD"/>
    <w:rsid w:val="00AC1410"/>
    <w:rsid w:val="00AC144D"/>
    <w:rsid w:val="00AC35BD"/>
    <w:rsid w:val="00AC387C"/>
    <w:rsid w:val="00AC4879"/>
    <w:rsid w:val="00AC4BBE"/>
    <w:rsid w:val="00AD0070"/>
    <w:rsid w:val="00AD1453"/>
    <w:rsid w:val="00AD1FA6"/>
    <w:rsid w:val="00AD3ACD"/>
    <w:rsid w:val="00AD3CCD"/>
    <w:rsid w:val="00AD4796"/>
    <w:rsid w:val="00AD67C3"/>
    <w:rsid w:val="00AD6F8A"/>
    <w:rsid w:val="00AD759A"/>
    <w:rsid w:val="00AE4597"/>
    <w:rsid w:val="00AE4A54"/>
    <w:rsid w:val="00AE548C"/>
    <w:rsid w:val="00AE74D4"/>
    <w:rsid w:val="00AF03AB"/>
    <w:rsid w:val="00AF0967"/>
    <w:rsid w:val="00AF0AEA"/>
    <w:rsid w:val="00AF31A4"/>
    <w:rsid w:val="00AF5400"/>
    <w:rsid w:val="00AF675E"/>
    <w:rsid w:val="00AF7514"/>
    <w:rsid w:val="00B01B55"/>
    <w:rsid w:val="00B01BDE"/>
    <w:rsid w:val="00B01C30"/>
    <w:rsid w:val="00B01F0A"/>
    <w:rsid w:val="00B02814"/>
    <w:rsid w:val="00B05750"/>
    <w:rsid w:val="00B1046B"/>
    <w:rsid w:val="00B11BBC"/>
    <w:rsid w:val="00B15B62"/>
    <w:rsid w:val="00B16FE6"/>
    <w:rsid w:val="00B17A58"/>
    <w:rsid w:val="00B2069D"/>
    <w:rsid w:val="00B2262B"/>
    <w:rsid w:val="00B23A5D"/>
    <w:rsid w:val="00B244EE"/>
    <w:rsid w:val="00B26C75"/>
    <w:rsid w:val="00B27D30"/>
    <w:rsid w:val="00B27E5C"/>
    <w:rsid w:val="00B27EB3"/>
    <w:rsid w:val="00B320B4"/>
    <w:rsid w:val="00B3516E"/>
    <w:rsid w:val="00B35EF0"/>
    <w:rsid w:val="00B40D7F"/>
    <w:rsid w:val="00B4268A"/>
    <w:rsid w:val="00B44257"/>
    <w:rsid w:val="00B442D6"/>
    <w:rsid w:val="00B45B11"/>
    <w:rsid w:val="00B462CA"/>
    <w:rsid w:val="00B475A5"/>
    <w:rsid w:val="00B509DB"/>
    <w:rsid w:val="00B51214"/>
    <w:rsid w:val="00B51460"/>
    <w:rsid w:val="00B528B3"/>
    <w:rsid w:val="00B52996"/>
    <w:rsid w:val="00B54640"/>
    <w:rsid w:val="00B54937"/>
    <w:rsid w:val="00B55714"/>
    <w:rsid w:val="00B5689A"/>
    <w:rsid w:val="00B56F78"/>
    <w:rsid w:val="00B62FE8"/>
    <w:rsid w:val="00B665A4"/>
    <w:rsid w:val="00B6725B"/>
    <w:rsid w:val="00B6730B"/>
    <w:rsid w:val="00B677D2"/>
    <w:rsid w:val="00B7008D"/>
    <w:rsid w:val="00B70704"/>
    <w:rsid w:val="00B70829"/>
    <w:rsid w:val="00B7120E"/>
    <w:rsid w:val="00B72A7D"/>
    <w:rsid w:val="00B7351A"/>
    <w:rsid w:val="00B73A25"/>
    <w:rsid w:val="00B75B2B"/>
    <w:rsid w:val="00B75FD1"/>
    <w:rsid w:val="00B76C9C"/>
    <w:rsid w:val="00B87272"/>
    <w:rsid w:val="00B90E04"/>
    <w:rsid w:val="00B92126"/>
    <w:rsid w:val="00B92CF3"/>
    <w:rsid w:val="00B934FE"/>
    <w:rsid w:val="00B9505B"/>
    <w:rsid w:val="00B95630"/>
    <w:rsid w:val="00B972A6"/>
    <w:rsid w:val="00B9794C"/>
    <w:rsid w:val="00BA1F60"/>
    <w:rsid w:val="00BA21D0"/>
    <w:rsid w:val="00BA5D74"/>
    <w:rsid w:val="00BB074C"/>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279"/>
    <w:rsid w:val="00BD08F3"/>
    <w:rsid w:val="00BD2062"/>
    <w:rsid w:val="00BD4190"/>
    <w:rsid w:val="00BE5E6B"/>
    <w:rsid w:val="00BE7BC5"/>
    <w:rsid w:val="00BE7BDD"/>
    <w:rsid w:val="00BF10E9"/>
    <w:rsid w:val="00BF1647"/>
    <w:rsid w:val="00BF290A"/>
    <w:rsid w:val="00BF3BCA"/>
    <w:rsid w:val="00BF4031"/>
    <w:rsid w:val="00BF6431"/>
    <w:rsid w:val="00BF660A"/>
    <w:rsid w:val="00C00A2C"/>
    <w:rsid w:val="00C01861"/>
    <w:rsid w:val="00C04B37"/>
    <w:rsid w:val="00C05747"/>
    <w:rsid w:val="00C07F9E"/>
    <w:rsid w:val="00C105CB"/>
    <w:rsid w:val="00C123F5"/>
    <w:rsid w:val="00C133A8"/>
    <w:rsid w:val="00C13959"/>
    <w:rsid w:val="00C13E38"/>
    <w:rsid w:val="00C17F40"/>
    <w:rsid w:val="00C202FB"/>
    <w:rsid w:val="00C21E05"/>
    <w:rsid w:val="00C22BB3"/>
    <w:rsid w:val="00C269DD"/>
    <w:rsid w:val="00C31EE7"/>
    <w:rsid w:val="00C3298B"/>
    <w:rsid w:val="00C33187"/>
    <w:rsid w:val="00C33E86"/>
    <w:rsid w:val="00C34E19"/>
    <w:rsid w:val="00C36C49"/>
    <w:rsid w:val="00C3772B"/>
    <w:rsid w:val="00C379BC"/>
    <w:rsid w:val="00C4021B"/>
    <w:rsid w:val="00C42302"/>
    <w:rsid w:val="00C43549"/>
    <w:rsid w:val="00C4761B"/>
    <w:rsid w:val="00C50637"/>
    <w:rsid w:val="00C5165D"/>
    <w:rsid w:val="00C519E7"/>
    <w:rsid w:val="00C528A1"/>
    <w:rsid w:val="00C53144"/>
    <w:rsid w:val="00C54279"/>
    <w:rsid w:val="00C54848"/>
    <w:rsid w:val="00C550F4"/>
    <w:rsid w:val="00C646E5"/>
    <w:rsid w:val="00C650FF"/>
    <w:rsid w:val="00C659D8"/>
    <w:rsid w:val="00C6611A"/>
    <w:rsid w:val="00C70065"/>
    <w:rsid w:val="00C709F3"/>
    <w:rsid w:val="00C723D7"/>
    <w:rsid w:val="00C72937"/>
    <w:rsid w:val="00C76684"/>
    <w:rsid w:val="00C76FF1"/>
    <w:rsid w:val="00C771CC"/>
    <w:rsid w:val="00C80FAB"/>
    <w:rsid w:val="00C8355B"/>
    <w:rsid w:val="00C850C9"/>
    <w:rsid w:val="00C85409"/>
    <w:rsid w:val="00C942B1"/>
    <w:rsid w:val="00C94C84"/>
    <w:rsid w:val="00C95CE4"/>
    <w:rsid w:val="00C9708A"/>
    <w:rsid w:val="00CA13A2"/>
    <w:rsid w:val="00CA18E4"/>
    <w:rsid w:val="00CA1964"/>
    <w:rsid w:val="00CA19D1"/>
    <w:rsid w:val="00CA58A3"/>
    <w:rsid w:val="00CB2011"/>
    <w:rsid w:val="00CB34BA"/>
    <w:rsid w:val="00CB3537"/>
    <w:rsid w:val="00CB5840"/>
    <w:rsid w:val="00CB6537"/>
    <w:rsid w:val="00CB6CB2"/>
    <w:rsid w:val="00CB72DE"/>
    <w:rsid w:val="00CC12E1"/>
    <w:rsid w:val="00CC17B4"/>
    <w:rsid w:val="00CC22B6"/>
    <w:rsid w:val="00CC7005"/>
    <w:rsid w:val="00CC7586"/>
    <w:rsid w:val="00CD09BA"/>
    <w:rsid w:val="00CD2E35"/>
    <w:rsid w:val="00CD46EC"/>
    <w:rsid w:val="00CD7A6B"/>
    <w:rsid w:val="00CE0E3A"/>
    <w:rsid w:val="00CE1374"/>
    <w:rsid w:val="00CE2DE6"/>
    <w:rsid w:val="00CE3403"/>
    <w:rsid w:val="00CE3A1C"/>
    <w:rsid w:val="00CE4A4D"/>
    <w:rsid w:val="00CE5F64"/>
    <w:rsid w:val="00CE7E9E"/>
    <w:rsid w:val="00CF2FBA"/>
    <w:rsid w:val="00CF4607"/>
    <w:rsid w:val="00CF5ABC"/>
    <w:rsid w:val="00CF753A"/>
    <w:rsid w:val="00D04048"/>
    <w:rsid w:val="00D040F3"/>
    <w:rsid w:val="00D05C7B"/>
    <w:rsid w:val="00D116E6"/>
    <w:rsid w:val="00D12D83"/>
    <w:rsid w:val="00D14ACA"/>
    <w:rsid w:val="00D1557C"/>
    <w:rsid w:val="00D15E10"/>
    <w:rsid w:val="00D17C67"/>
    <w:rsid w:val="00D233B1"/>
    <w:rsid w:val="00D23CD7"/>
    <w:rsid w:val="00D26A73"/>
    <w:rsid w:val="00D2741A"/>
    <w:rsid w:val="00D27879"/>
    <w:rsid w:val="00D315F7"/>
    <w:rsid w:val="00D33F5F"/>
    <w:rsid w:val="00D37FA2"/>
    <w:rsid w:val="00D40C7C"/>
    <w:rsid w:val="00D40D2A"/>
    <w:rsid w:val="00D40D65"/>
    <w:rsid w:val="00D439DE"/>
    <w:rsid w:val="00D44B5F"/>
    <w:rsid w:val="00D4538F"/>
    <w:rsid w:val="00D45D96"/>
    <w:rsid w:val="00D47FE9"/>
    <w:rsid w:val="00D50C55"/>
    <w:rsid w:val="00D52B16"/>
    <w:rsid w:val="00D52BF5"/>
    <w:rsid w:val="00D55158"/>
    <w:rsid w:val="00D56E11"/>
    <w:rsid w:val="00D63748"/>
    <w:rsid w:val="00D64341"/>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298C"/>
    <w:rsid w:val="00DA3D82"/>
    <w:rsid w:val="00DA4D9D"/>
    <w:rsid w:val="00DB1C6E"/>
    <w:rsid w:val="00DB1D0B"/>
    <w:rsid w:val="00DB22B5"/>
    <w:rsid w:val="00DB5FC9"/>
    <w:rsid w:val="00DB6A61"/>
    <w:rsid w:val="00DC0604"/>
    <w:rsid w:val="00DC0A21"/>
    <w:rsid w:val="00DC0ACC"/>
    <w:rsid w:val="00DC0C82"/>
    <w:rsid w:val="00DC1D86"/>
    <w:rsid w:val="00DC5771"/>
    <w:rsid w:val="00DC7003"/>
    <w:rsid w:val="00DD0CC2"/>
    <w:rsid w:val="00DD3059"/>
    <w:rsid w:val="00DD3B7A"/>
    <w:rsid w:val="00DD3BE8"/>
    <w:rsid w:val="00DD438C"/>
    <w:rsid w:val="00DD492D"/>
    <w:rsid w:val="00DD519C"/>
    <w:rsid w:val="00DD7883"/>
    <w:rsid w:val="00DE211A"/>
    <w:rsid w:val="00DE2864"/>
    <w:rsid w:val="00DE35C2"/>
    <w:rsid w:val="00DE7595"/>
    <w:rsid w:val="00DF1478"/>
    <w:rsid w:val="00DF40B3"/>
    <w:rsid w:val="00DF419D"/>
    <w:rsid w:val="00DF43F2"/>
    <w:rsid w:val="00E00533"/>
    <w:rsid w:val="00E00C51"/>
    <w:rsid w:val="00E00CF3"/>
    <w:rsid w:val="00E04357"/>
    <w:rsid w:val="00E05947"/>
    <w:rsid w:val="00E10A55"/>
    <w:rsid w:val="00E119D6"/>
    <w:rsid w:val="00E12889"/>
    <w:rsid w:val="00E138C1"/>
    <w:rsid w:val="00E1523E"/>
    <w:rsid w:val="00E20D8B"/>
    <w:rsid w:val="00E21626"/>
    <w:rsid w:val="00E22652"/>
    <w:rsid w:val="00E3028D"/>
    <w:rsid w:val="00E30DFD"/>
    <w:rsid w:val="00E33048"/>
    <w:rsid w:val="00E33722"/>
    <w:rsid w:val="00E34D99"/>
    <w:rsid w:val="00E3556C"/>
    <w:rsid w:val="00E3575B"/>
    <w:rsid w:val="00E3687B"/>
    <w:rsid w:val="00E373B2"/>
    <w:rsid w:val="00E40F0A"/>
    <w:rsid w:val="00E41127"/>
    <w:rsid w:val="00E42C8F"/>
    <w:rsid w:val="00E45F57"/>
    <w:rsid w:val="00E46158"/>
    <w:rsid w:val="00E46236"/>
    <w:rsid w:val="00E46A30"/>
    <w:rsid w:val="00E50AB7"/>
    <w:rsid w:val="00E5245F"/>
    <w:rsid w:val="00E52FEC"/>
    <w:rsid w:val="00E532C6"/>
    <w:rsid w:val="00E5442D"/>
    <w:rsid w:val="00E55688"/>
    <w:rsid w:val="00E5640F"/>
    <w:rsid w:val="00E61D08"/>
    <w:rsid w:val="00E633A4"/>
    <w:rsid w:val="00E633CA"/>
    <w:rsid w:val="00E645E6"/>
    <w:rsid w:val="00E6610D"/>
    <w:rsid w:val="00E66C30"/>
    <w:rsid w:val="00E671DD"/>
    <w:rsid w:val="00E70224"/>
    <w:rsid w:val="00E709FC"/>
    <w:rsid w:val="00E72EC5"/>
    <w:rsid w:val="00E735A4"/>
    <w:rsid w:val="00E73B41"/>
    <w:rsid w:val="00E740B2"/>
    <w:rsid w:val="00E74B68"/>
    <w:rsid w:val="00E759BD"/>
    <w:rsid w:val="00E76FDD"/>
    <w:rsid w:val="00E77350"/>
    <w:rsid w:val="00E810BC"/>
    <w:rsid w:val="00E824EA"/>
    <w:rsid w:val="00E83832"/>
    <w:rsid w:val="00E8609F"/>
    <w:rsid w:val="00E87957"/>
    <w:rsid w:val="00E87B54"/>
    <w:rsid w:val="00E90109"/>
    <w:rsid w:val="00E91391"/>
    <w:rsid w:val="00E95ABB"/>
    <w:rsid w:val="00E960F0"/>
    <w:rsid w:val="00E962B6"/>
    <w:rsid w:val="00E9656C"/>
    <w:rsid w:val="00E9725F"/>
    <w:rsid w:val="00EA24D4"/>
    <w:rsid w:val="00EA4E5F"/>
    <w:rsid w:val="00EA6372"/>
    <w:rsid w:val="00EB20ED"/>
    <w:rsid w:val="00EB2CDE"/>
    <w:rsid w:val="00EB3BCB"/>
    <w:rsid w:val="00EB7792"/>
    <w:rsid w:val="00EC0BF0"/>
    <w:rsid w:val="00EC2CE2"/>
    <w:rsid w:val="00EC34F1"/>
    <w:rsid w:val="00EC5F30"/>
    <w:rsid w:val="00EC63BA"/>
    <w:rsid w:val="00EC6761"/>
    <w:rsid w:val="00EC7E05"/>
    <w:rsid w:val="00ED0E19"/>
    <w:rsid w:val="00ED195F"/>
    <w:rsid w:val="00ED1D0A"/>
    <w:rsid w:val="00ED3859"/>
    <w:rsid w:val="00ED4AF6"/>
    <w:rsid w:val="00ED5EA5"/>
    <w:rsid w:val="00EE0659"/>
    <w:rsid w:val="00EE1F85"/>
    <w:rsid w:val="00EE2B31"/>
    <w:rsid w:val="00EE2EC9"/>
    <w:rsid w:val="00EE3BF1"/>
    <w:rsid w:val="00EE3CC5"/>
    <w:rsid w:val="00EE50FB"/>
    <w:rsid w:val="00EE721F"/>
    <w:rsid w:val="00EE7AA0"/>
    <w:rsid w:val="00EE7AAD"/>
    <w:rsid w:val="00EF2A4B"/>
    <w:rsid w:val="00EF2B72"/>
    <w:rsid w:val="00EF3E71"/>
    <w:rsid w:val="00EF4AF9"/>
    <w:rsid w:val="00EF6CAE"/>
    <w:rsid w:val="00EF7F2F"/>
    <w:rsid w:val="00F03FFD"/>
    <w:rsid w:val="00F0407D"/>
    <w:rsid w:val="00F04B6B"/>
    <w:rsid w:val="00F04C72"/>
    <w:rsid w:val="00F04E6D"/>
    <w:rsid w:val="00F05C82"/>
    <w:rsid w:val="00F110A9"/>
    <w:rsid w:val="00F12F70"/>
    <w:rsid w:val="00F133AF"/>
    <w:rsid w:val="00F15025"/>
    <w:rsid w:val="00F153D0"/>
    <w:rsid w:val="00F16AF2"/>
    <w:rsid w:val="00F173AD"/>
    <w:rsid w:val="00F177C5"/>
    <w:rsid w:val="00F20A3E"/>
    <w:rsid w:val="00F22021"/>
    <w:rsid w:val="00F22182"/>
    <w:rsid w:val="00F25E93"/>
    <w:rsid w:val="00F27478"/>
    <w:rsid w:val="00F274F3"/>
    <w:rsid w:val="00F323EF"/>
    <w:rsid w:val="00F36BCB"/>
    <w:rsid w:val="00F373F2"/>
    <w:rsid w:val="00F377C8"/>
    <w:rsid w:val="00F37B93"/>
    <w:rsid w:val="00F4099A"/>
    <w:rsid w:val="00F41AD7"/>
    <w:rsid w:val="00F44F19"/>
    <w:rsid w:val="00F51A55"/>
    <w:rsid w:val="00F531E3"/>
    <w:rsid w:val="00F548F3"/>
    <w:rsid w:val="00F54C51"/>
    <w:rsid w:val="00F552EA"/>
    <w:rsid w:val="00F562D0"/>
    <w:rsid w:val="00F5650F"/>
    <w:rsid w:val="00F5681C"/>
    <w:rsid w:val="00F61553"/>
    <w:rsid w:val="00F62917"/>
    <w:rsid w:val="00F70E1A"/>
    <w:rsid w:val="00F72E70"/>
    <w:rsid w:val="00F73276"/>
    <w:rsid w:val="00F735F4"/>
    <w:rsid w:val="00F73940"/>
    <w:rsid w:val="00F7396E"/>
    <w:rsid w:val="00F742DC"/>
    <w:rsid w:val="00F74C2B"/>
    <w:rsid w:val="00F77103"/>
    <w:rsid w:val="00F77B7D"/>
    <w:rsid w:val="00F77C99"/>
    <w:rsid w:val="00F80E6F"/>
    <w:rsid w:val="00F81D91"/>
    <w:rsid w:val="00F828C8"/>
    <w:rsid w:val="00F85DD8"/>
    <w:rsid w:val="00F902E4"/>
    <w:rsid w:val="00F90D49"/>
    <w:rsid w:val="00F90E05"/>
    <w:rsid w:val="00F924DD"/>
    <w:rsid w:val="00F924DF"/>
    <w:rsid w:val="00F93A91"/>
    <w:rsid w:val="00F9484C"/>
    <w:rsid w:val="00F9696D"/>
    <w:rsid w:val="00FA06FC"/>
    <w:rsid w:val="00FA1459"/>
    <w:rsid w:val="00FA216E"/>
    <w:rsid w:val="00FA2212"/>
    <w:rsid w:val="00FA57E7"/>
    <w:rsid w:val="00FA65BA"/>
    <w:rsid w:val="00FA6A01"/>
    <w:rsid w:val="00FA7686"/>
    <w:rsid w:val="00FA7C04"/>
    <w:rsid w:val="00FB023B"/>
    <w:rsid w:val="00FB211F"/>
    <w:rsid w:val="00FB2557"/>
    <w:rsid w:val="00FB5AB5"/>
    <w:rsid w:val="00FC2B8D"/>
    <w:rsid w:val="00FC3F44"/>
    <w:rsid w:val="00FC546F"/>
    <w:rsid w:val="00FD1EF0"/>
    <w:rsid w:val="00FD2C3C"/>
    <w:rsid w:val="00FD3135"/>
    <w:rsid w:val="00FD39DA"/>
    <w:rsid w:val="00FE2470"/>
    <w:rsid w:val="00FE4405"/>
    <w:rsid w:val="00FE474E"/>
    <w:rsid w:val="00FE5D9F"/>
    <w:rsid w:val="00FE5EB7"/>
    <w:rsid w:val="00FE6031"/>
    <w:rsid w:val="00FE6EFE"/>
    <w:rsid w:val="00FF0CC1"/>
    <w:rsid w:val="00FF10C5"/>
    <w:rsid w:val="00FF3632"/>
    <w:rsid w:val="00FF38D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9A21CD"/>
  <w15:docId w15:val="{545DF1BC-E4CC-4744-8ED7-F98AE9A32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Titre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Titre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Titre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Titre4">
    <w:name w:val="heading 4"/>
    <w:basedOn w:val="Paragraphedeliste"/>
    <w:next w:val="Normal"/>
    <w:qFormat/>
    <w:rsid w:val="00775A78"/>
    <w:pPr>
      <w:numPr>
        <w:numId w:val="2"/>
      </w:numPr>
      <w:outlineLvl w:val="3"/>
    </w:pPr>
    <w:rPr>
      <w:b/>
      <w:caps/>
      <w:color w:val="00558C"/>
    </w:rPr>
  </w:style>
  <w:style w:type="paragraph" w:styleId="Titre5">
    <w:name w:val="heading 5"/>
    <w:basedOn w:val="Normal"/>
    <w:next w:val="Normal"/>
    <w:qFormat/>
    <w:rsid w:val="00EC34F1"/>
    <w:pPr>
      <w:numPr>
        <w:ilvl w:val="1"/>
        <w:numId w:val="2"/>
      </w:numPr>
      <w:spacing w:after="120"/>
      <w:outlineLvl w:val="4"/>
    </w:pPr>
    <w:rPr>
      <w:b/>
    </w:rPr>
  </w:style>
  <w:style w:type="paragraph" w:styleId="Titre6">
    <w:name w:val="heading 6"/>
    <w:basedOn w:val="Normal"/>
    <w:next w:val="Normal"/>
    <w:qFormat/>
    <w:pPr>
      <w:keepNext/>
      <w:jc w:val="center"/>
      <w:outlineLvl w:val="5"/>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Corpsdetexte">
    <w:name w:val="Body Text"/>
    <w:aliases w:val=" Char"/>
    <w:basedOn w:val="Normal"/>
    <w:link w:val="CorpsdetexteCar"/>
    <w:rsid w:val="00BC72DA"/>
    <w:pPr>
      <w:spacing w:after="120"/>
    </w:pPr>
    <w:rPr>
      <w:sz w:val="24"/>
      <w:szCs w:val="24"/>
      <w:lang w:eastAsia="en-US"/>
    </w:rPr>
  </w:style>
  <w:style w:type="character" w:customStyle="1" w:styleId="CorpsdetexteCar">
    <w:name w:val="Corps de texte Car"/>
    <w:aliases w:val=" Char Car"/>
    <w:link w:val="Corpsdetexte"/>
    <w:rsid w:val="00EB7792"/>
    <w:rPr>
      <w:sz w:val="24"/>
      <w:szCs w:val="24"/>
      <w:lang w:val="en-GB" w:eastAsia="en-US" w:bidi="ar-SA"/>
    </w:rPr>
  </w:style>
  <w:style w:type="paragraph" w:customStyle="1" w:styleId="IALASubtitle">
    <w:name w:val="IALA Subtitle"/>
    <w:basedOn w:val="Titre"/>
    <w:rsid w:val="00410E66"/>
    <w:pPr>
      <w:spacing w:before="60"/>
    </w:pPr>
    <w:rPr>
      <w:sz w:val="24"/>
      <w:lang w:eastAsia="en-US"/>
    </w:rPr>
  </w:style>
  <w:style w:type="paragraph" w:styleId="Titre">
    <w:name w:val="Title"/>
    <w:basedOn w:val="Normal"/>
    <w:qFormat/>
    <w:rsid w:val="00410E66"/>
    <w:pPr>
      <w:spacing w:before="240" w:after="60"/>
      <w:jc w:val="center"/>
      <w:outlineLvl w:val="0"/>
    </w:pPr>
    <w:rPr>
      <w:rFonts w:ascii="Arial" w:hAnsi="Arial" w:cs="Arial"/>
      <w:b/>
      <w:bCs/>
      <w:kern w:val="28"/>
      <w:sz w:val="32"/>
      <w:szCs w:val="32"/>
    </w:rPr>
  </w:style>
  <w:style w:type="paragraph" w:styleId="En-tte">
    <w:name w:val="header"/>
    <w:basedOn w:val="Normal"/>
    <w:rsid w:val="00B35EF0"/>
    <w:pPr>
      <w:tabs>
        <w:tab w:val="center" w:pos="4536"/>
        <w:tab w:val="right" w:pos="9072"/>
      </w:tabs>
    </w:pPr>
  </w:style>
  <w:style w:type="paragraph" w:styleId="Pieddepage">
    <w:name w:val="footer"/>
    <w:basedOn w:val="Normal"/>
    <w:link w:val="PieddepageCar"/>
    <w:uiPriority w:val="99"/>
    <w:rsid w:val="00B35EF0"/>
    <w:pPr>
      <w:tabs>
        <w:tab w:val="center" w:pos="4536"/>
        <w:tab w:val="right" w:pos="9072"/>
      </w:tabs>
    </w:pPr>
  </w:style>
  <w:style w:type="paragraph" w:styleId="Notedebasdepage">
    <w:name w:val="footnote text"/>
    <w:basedOn w:val="Normal"/>
    <w:link w:val="NotedebasdepageCar"/>
    <w:rsid w:val="00B16FE6"/>
  </w:style>
  <w:style w:type="character" w:customStyle="1" w:styleId="NotedebasdepageCar">
    <w:name w:val="Note de bas de page Car"/>
    <w:basedOn w:val="Policepardfaut"/>
    <w:link w:val="Notedebasdepage"/>
    <w:rsid w:val="00B16FE6"/>
    <w:rPr>
      <w:lang w:val="en-GB"/>
    </w:rPr>
  </w:style>
  <w:style w:type="character" w:styleId="Appelnotedebasdep">
    <w:name w:val="footnote reference"/>
    <w:basedOn w:val="Policepardfaut"/>
    <w:rsid w:val="00B16FE6"/>
    <w:rPr>
      <w:vertAlign w:val="superscript"/>
    </w:rPr>
  </w:style>
  <w:style w:type="paragraph" w:styleId="Paragraphedeliste">
    <w:name w:val="List Paragraph"/>
    <w:basedOn w:val="Normal"/>
    <w:uiPriority w:val="34"/>
    <w:qFormat/>
    <w:rsid w:val="000F36C4"/>
    <w:pPr>
      <w:ind w:left="720"/>
      <w:contextualSpacing/>
    </w:pPr>
  </w:style>
  <w:style w:type="character" w:styleId="Marquedecommentaire">
    <w:name w:val="annotation reference"/>
    <w:basedOn w:val="Policepardfaut"/>
    <w:semiHidden/>
    <w:unhideWhenUsed/>
    <w:rsid w:val="006255C3"/>
    <w:rPr>
      <w:sz w:val="16"/>
      <w:szCs w:val="16"/>
    </w:rPr>
  </w:style>
  <w:style w:type="paragraph" w:styleId="Commentaire">
    <w:name w:val="annotation text"/>
    <w:basedOn w:val="Normal"/>
    <w:link w:val="CommentaireCar"/>
    <w:semiHidden/>
    <w:unhideWhenUsed/>
    <w:rsid w:val="006255C3"/>
  </w:style>
  <w:style w:type="character" w:customStyle="1" w:styleId="CommentaireCar">
    <w:name w:val="Commentaire Car"/>
    <w:basedOn w:val="Policepardfaut"/>
    <w:link w:val="Commentaire"/>
    <w:semiHidden/>
    <w:rsid w:val="006255C3"/>
    <w:rPr>
      <w:lang w:val="en-GB"/>
    </w:rPr>
  </w:style>
  <w:style w:type="paragraph" w:styleId="Objetducommentaire">
    <w:name w:val="annotation subject"/>
    <w:basedOn w:val="Commentaire"/>
    <w:next w:val="Commentaire"/>
    <w:link w:val="ObjetducommentaireCar"/>
    <w:semiHidden/>
    <w:unhideWhenUsed/>
    <w:rsid w:val="006255C3"/>
    <w:rPr>
      <w:b/>
      <w:bCs/>
    </w:rPr>
  </w:style>
  <w:style w:type="character" w:customStyle="1" w:styleId="ObjetducommentaireCar">
    <w:name w:val="Objet du commentaire Car"/>
    <w:basedOn w:val="CommentaireCar"/>
    <w:link w:val="Objetducommentaire"/>
    <w:semiHidden/>
    <w:rsid w:val="006255C3"/>
    <w:rPr>
      <w:b/>
      <w:bCs/>
      <w:lang w:val="en-GB"/>
    </w:rPr>
  </w:style>
  <w:style w:type="table" w:customStyle="1" w:styleId="TableauGrille4-Accentuation11">
    <w:name w:val="Tableau Grille 4 - Accentuation 11"/>
    <w:basedOn w:val="Tableau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lledutableau">
    <w:name w:val="Table Grid"/>
    <w:basedOn w:val="Tableau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enumros">
    <w:name w:val="List Number"/>
    <w:basedOn w:val="Normal"/>
    <w:rsid w:val="005D5E64"/>
    <w:pPr>
      <w:numPr>
        <w:numId w:val="13"/>
      </w:numPr>
      <w:contextualSpacing/>
    </w:pPr>
  </w:style>
  <w:style w:type="character" w:customStyle="1" w:styleId="apple-converted-space">
    <w:name w:val="apple-converted-space"/>
    <w:basedOn w:val="Policepardfaut"/>
    <w:rsid w:val="00D44B5F"/>
  </w:style>
  <w:style w:type="table" w:customStyle="1" w:styleId="TableauGrille4-Accentuation111">
    <w:name w:val="Tableau Grille 4 - Accentuation 111"/>
    <w:basedOn w:val="TableauNormal"/>
    <w:uiPriority w:val="49"/>
    <w:rsid w:val="007246F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PieddepageCar">
    <w:name w:val="Pied de page Car"/>
    <w:basedOn w:val="Policepardfaut"/>
    <w:link w:val="Pieddepage"/>
    <w:uiPriority w:val="99"/>
    <w:rsid w:val="00EC7E05"/>
    <w:rPr>
      <w:rFonts w:asciiTheme="minorHAnsi" w:hAnsiTheme="minorHAnsi"/>
      <w:sz w:val="22"/>
      <w:szCs w:val="22"/>
      <w:lang w:val="en-GB"/>
    </w:rPr>
  </w:style>
  <w:style w:type="paragraph" w:styleId="Rvision">
    <w:name w:val="Revision"/>
    <w:hidden/>
    <w:uiPriority w:val="99"/>
    <w:semiHidden/>
    <w:rsid w:val="0014617F"/>
    <w:rPr>
      <w:rFonts w:asciiTheme="minorHAnsi" w:hAnsiTheme="minorHAns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551236657">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433819655">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 w:id="176969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818B71D-3F6B-49A3-ABD8-BDDB4E822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B60C48-801C-4E22-A999-8D35411AA4D1}">
  <ds:schemaRefs>
    <ds:schemaRef ds:uri="http://schemas.openxmlformats.org/officeDocument/2006/bibliography"/>
  </ds:schemaRefs>
</ds:datastoreItem>
</file>

<file path=customXml/itemProps3.xml><?xml version="1.0" encoding="utf-8"?>
<ds:datastoreItem xmlns:ds="http://schemas.openxmlformats.org/officeDocument/2006/customXml" ds:itemID="{B54B4D64-1BCE-4697-8BDE-D8296351A542}">
  <ds:schemaRefs>
    <ds:schemaRef ds:uri="http://schemas.microsoft.com/sharepoint/v3/contenttype/forms"/>
  </ds:schemaRefs>
</ds:datastoreItem>
</file>

<file path=customXml/itemProps4.xml><?xml version="1.0" encoding="utf-8"?>
<ds:datastoreItem xmlns:ds="http://schemas.openxmlformats.org/officeDocument/2006/customXml" ds:itemID="{E710030D-DE41-4039-B765-966631308869}">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473</Words>
  <Characters>2568</Characters>
  <Application>Microsoft Office Word</Application>
  <DocSecurity>0</DocSecurity>
  <Lines>21</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Audrey Guinault</cp:lastModifiedBy>
  <cp:revision>39</cp:revision>
  <cp:lastPrinted>2021-11-03T07:46:00Z</cp:lastPrinted>
  <dcterms:created xsi:type="dcterms:W3CDTF">2023-09-18T13:39:00Z</dcterms:created>
  <dcterms:modified xsi:type="dcterms:W3CDTF">2023-10-17T14:45:00Z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